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62" w:type="dxa"/>
        <w:tblLook w:val="01E0" w:firstRow="1" w:lastRow="1" w:firstColumn="1" w:lastColumn="1" w:noHBand="0" w:noVBand="0"/>
        <w:tblPrChange w:id="0" w:author="Richard Haynes" w:date="2021-12-19T18:04:00Z">
          <w:tblPr>
            <w:tblW w:w="0" w:type="auto"/>
            <w:tblInd w:w="85" w:type="dxa"/>
            <w:tblLook w:val="01E0" w:firstRow="1" w:lastRow="1" w:firstColumn="1" w:lastColumn="1" w:noHBand="0" w:noVBand="0"/>
          </w:tblPr>
        </w:tblPrChange>
      </w:tblPr>
      <w:tblGrid>
        <w:gridCol w:w="23"/>
        <w:gridCol w:w="5116"/>
        <w:gridCol w:w="237"/>
        <w:gridCol w:w="2470"/>
        <w:gridCol w:w="237"/>
        <w:gridCol w:w="1219"/>
        <w:gridCol w:w="49"/>
        <w:gridCol w:w="1007"/>
        <w:tblGridChange w:id="1">
          <w:tblGrid>
            <w:gridCol w:w="23"/>
            <w:gridCol w:w="5116"/>
            <w:gridCol w:w="237"/>
            <w:gridCol w:w="2470"/>
            <w:gridCol w:w="237"/>
            <w:gridCol w:w="1219"/>
            <w:gridCol w:w="49"/>
            <w:gridCol w:w="1007"/>
          </w:tblGrid>
        </w:tblGridChange>
      </w:tblGrid>
      <w:tr w:rsidR="00033D88" w:rsidRPr="00F93AC1" w14:paraId="6B9C56F5" w14:textId="77777777" w:rsidTr="00131DF0">
        <w:trPr>
          <w:gridBefore w:val="1"/>
          <w:gridAfter w:val="1"/>
          <w:wBefore w:w="23" w:type="dxa"/>
          <w:wAfter w:w="1007" w:type="dxa"/>
          <w:trHeight w:val="689"/>
          <w:trPrChange w:id="2" w:author="Richard Haynes" w:date="2021-12-19T18:04:00Z">
            <w:trPr>
              <w:gridBefore w:val="1"/>
              <w:gridAfter w:val="1"/>
              <w:wAfter w:w="1007" w:type="dxa"/>
              <w:trHeight w:val="689"/>
            </w:trPr>
          </w:trPrChange>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3" w:author="Richard Haynes" w:date="2021-12-19T18:04:00Z">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6CE37AC8" w:rsidR="00033D88" w:rsidRPr="00F93AC1" w:rsidRDefault="004A76B8" w:rsidP="00706DED">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4" w:author="Richard Haynes" w:date="2021-12-19T18:04:00Z">
              <w:r w:rsidR="009C2B93" w:rsidRPr="0015484C">
                <w:rPr>
                  <w:rFonts w:cstheme="minorHAnsi"/>
                  <w:sz w:val="21"/>
                  <w:szCs w:val="21"/>
                </w:rPr>
                <w:delText>V</w:delText>
              </w:r>
              <w:r w:rsidR="00985895">
                <w:rPr>
                  <w:rFonts w:cstheme="minorHAnsi"/>
                  <w:sz w:val="21"/>
                  <w:szCs w:val="21"/>
                </w:rPr>
                <w:delText>1</w:delText>
              </w:r>
              <w:r w:rsidR="00E731EB">
                <w:rPr>
                  <w:rFonts w:cstheme="minorHAnsi"/>
                  <w:sz w:val="21"/>
                  <w:szCs w:val="21"/>
                </w:rPr>
                <w:delText>2.0</w:delText>
              </w:r>
              <w:r w:rsidR="00167FF8" w:rsidRPr="00F93AC1">
                <w:rPr>
                  <w:rFonts w:cstheme="minorHAnsi"/>
                  <w:sz w:val="21"/>
                  <w:szCs w:val="21"/>
                </w:rPr>
                <w:delText xml:space="preserve"> </w:delText>
              </w:r>
              <w:r w:rsidR="00E731EB">
                <w:rPr>
                  <w:rFonts w:cstheme="minorHAnsi"/>
                  <w:sz w:val="21"/>
                  <w:szCs w:val="21"/>
                </w:rPr>
                <w:delText>29</w:delText>
              </w:r>
              <w:r w:rsidR="00985895">
                <w:rPr>
                  <w:rFonts w:cstheme="minorHAnsi"/>
                  <w:sz w:val="21"/>
                  <w:szCs w:val="21"/>
                </w:rPr>
                <w:delText>-</w:delText>
              </w:r>
              <w:r w:rsidR="00167FF8">
                <w:rPr>
                  <w:rFonts w:cstheme="minorHAnsi"/>
                  <w:sz w:val="21"/>
                  <w:szCs w:val="21"/>
                </w:rPr>
                <w:delText>Nov</w:delText>
              </w:r>
            </w:del>
            <w:ins w:id="5" w:author="Richard Haynes" w:date="2021-12-19T18:04:00Z">
              <w:r w:rsidR="00131DF0" w:rsidRPr="0015484C">
                <w:rPr>
                  <w:rFonts w:cstheme="minorHAnsi"/>
                  <w:sz w:val="21"/>
                  <w:szCs w:val="21"/>
                </w:rPr>
                <w:t>V</w:t>
              </w:r>
              <w:r w:rsidR="00131DF0">
                <w:rPr>
                  <w:rFonts w:cstheme="minorHAnsi"/>
                  <w:sz w:val="21"/>
                  <w:szCs w:val="21"/>
                </w:rPr>
                <w:t>13</w:t>
              </w:r>
              <w:r w:rsidR="00E731EB">
                <w:rPr>
                  <w:rFonts w:cstheme="minorHAnsi"/>
                  <w:sz w:val="21"/>
                  <w:szCs w:val="21"/>
                </w:rPr>
                <w:t>.</w:t>
              </w:r>
              <w:r w:rsidR="00706DED">
                <w:rPr>
                  <w:rFonts w:cstheme="minorHAnsi"/>
                  <w:sz w:val="21"/>
                  <w:szCs w:val="21"/>
                </w:rPr>
                <w:t>1</w:t>
              </w:r>
              <w:r w:rsidR="00706DED" w:rsidRPr="00F93AC1">
                <w:rPr>
                  <w:rFonts w:cstheme="minorHAnsi"/>
                  <w:sz w:val="21"/>
                  <w:szCs w:val="21"/>
                </w:rPr>
                <w:t xml:space="preserve"> </w:t>
              </w:r>
              <w:r w:rsidR="00131DF0">
                <w:rPr>
                  <w:rFonts w:cstheme="minorHAnsi"/>
                  <w:sz w:val="21"/>
                  <w:szCs w:val="21"/>
                </w:rPr>
                <w:t>1</w:t>
              </w:r>
              <w:r w:rsidR="00706DED">
                <w:rPr>
                  <w:rFonts w:cstheme="minorHAnsi"/>
                  <w:sz w:val="21"/>
                  <w:szCs w:val="21"/>
                </w:rPr>
                <w:t>9</w:t>
              </w:r>
              <w:r w:rsidR="00985895">
                <w:rPr>
                  <w:rFonts w:cstheme="minorHAnsi"/>
                  <w:sz w:val="21"/>
                  <w:szCs w:val="21"/>
                </w:rPr>
                <w:t>-</w:t>
              </w:r>
              <w:r w:rsidR="00131DF0">
                <w:rPr>
                  <w:rFonts w:cstheme="minorHAnsi"/>
                  <w:sz w:val="21"/>
                  <w:szCs w:val="21"/>
                </w:rPr>
                <w:t>Dec</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131DF0">
        <w:trPr>
          <w:gridBefore w:val="1"/>
          <w:gridAfter w:val="1"/>
          <w:wBefore w:w="23" w:type="dxa"/>
          <w:wAfter w:w="1007" w:type="dxa"/>
          <w:trHeight w:val="609"/>
          <w:trPrChange w:id="6" w:author="Richard Haynes" w:date="2021-12-19T18:04:00Z">
            <w:trPr>
              <w:gridBefore w:val="1"/>
              <w:gridAfter w:val="1"/>
              <w:wAfter w:w="1007" w:type="dxa"/>
              <w:trHeight w:val="609"/>
            </w:trPr>
          </w:trPrChange>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7" w:author="Richard Haynes" w:date="2021-12-19T18:04:00Z">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131DF0">
        <w:trPr>
          <w:gridBefore w:val="1"/>
          <w:gridAfter w:val="1"/>
          <w:wBefore w:w="23" w:type="dxa"/>
          <w:wAfter w:w="1007" w:type="dxa"/>
          <w:trHeight w:val="1169"/>
          <w:trPrChange w:id="8" w:author="Richard Haynes" w:date="2021-12-19T18:04:00Z">
            <w:trPr>
              <w:gridBefore w:val="1"/>
              <w:gridAfter w:val="1"/>
              <w:wAfter w:w="1007" w:type="dxa"/>
              <w:trHeight w:val="1169"/>
            </w:trPr>
          </w:trPrChange>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9" w:author="Richard Haynes" w:date="2021-12-19T18:04:00Z">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131DF0">
        <w:trPr>
          <w:gridBefore w:val="1"/>
          <w:gridAfter w:val="1"/>
          <w:wBefore w:w="23" w:type="dxa"/>
          <w:wAfter w:w="1007" w:type="dxa"/>
          <w:trHeight w:val="20"/>
          <w:trPrChange w:id="10" w:author="Richard Haynes" w:date="2021-12-19T18:04:00Z">
            <w:trPr>
              <w:gridBefore w:val="1"/>
              <w:gridAfter w:val="1"/>
              <w:wAfter w:w="1007" w:type="dxa"/>
              <w:trHeight w:val="20"/>
            </w:trPr>
          </w:trPrChange>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11" w:author="Richard Haynes" w:date="2021-12-19T18:04:00Z">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131DF0">
        <w:trPr>
          <w:gridBefore w:val="1"/>
          <w:gridAfter w:val="1"/>
          <w:wBefore w:w="23" w:type="dxa"/>
          <w:wAfter w:w="1007" w:type="dxa"/>
          <w:trHeight w:val="20"/>
          <w:trPrChange w:id="12" w:author="Richard Haynes" w:date="2021-12-19T18:04:00Z">
            <w:trPr>
              <w:gridBefore w:val="1"/>
              <w:gridAfter w:val="1"/>
              <w:wAfter w:w="1007" w:type="dxa"/>
              <w:trHeight w:val="20"/>
            </w:trPr>
          </w:trPrChange>
        </w:trPr>
        <w:tc>
          <w:tcPr>
            <w:tcW w:w="9328" w:type="dxa"/>
            <w:gridSpan w:val="6"/>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13" w:author="Richard Haynes" w:date="2021-12-19T18:04:00Z">
              <w:tcPr>
                <w:tcW w:w="9328" w:type="dxa"/>
                <w:gridSpan w:val="6"/>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131DF0">
        <w:trPr>
          <w:gridBefore w:val="1"/>
          <w:gridAfter w:val="1"/>
          <w:wBefore w:w="23" w:type="dxa"/>
          <w:wAfter w:w="1007" w:type="dxa"/>
          <w:trHeight w:val="20"/>
          <w:trPrChange w:id="14" w:author="Richard Haynes" w:date="2021-12-19T18:04:00Z">
            <w:trPr>
              <w:gridBefore w:val="1"/>
              <w:gridAfter w:val="1"/>
              <w:wAfter w:w="1007" w:type="dxa"/>
              <w:trHeight w:val="20"/>
            </w:trPr>
          </w:trPrChange>
        </w:trPr>
        <w:tc>
          <w:tcPr>
            <w:tcW w:w="9328" w:type="dxa"/>
            <w:gridSpan w:val="6"/>
            <w:shd w:val="clear" w:color="auto" w:fill="auto"/>
            <w:tcMar>
              <w:top w:w="85" w:type="dxa"/>
              <w:left w:w="85" w:type="dxa"/>
              <w:bottom w:w="85" w:type="dxa"/>
              <w:right w:w="85" w:type="dxa"/>
            </w:tcMar>
            <w:tcPrChange w:id="15" w:author="Richard Haynes" w:date="2021-12-19T18:04:00Z">
              <w:tcPr>
                <w:tcW w:w="9328" w:type="dxa"/>
                <w:gridSpan w:val="6"/>
                <w:shd w:val="clear" w:color="auto" w:fill="auto"/>
                <w:tcMar>
                  <w:top w:w="85" w:type="dxa"/>
                  <w:left w:w="85" w:type="dxa"/>
                  <w:bottom w:w="85" w:type="dxa"/>
                  <w:right w:w="85" w:type="dxa"/>
                </w:tcMar>
              </w:tcPr>
            </w:tcPrChange>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131DF0" w:rsidRPr="00402063" w14:paraId="6BAEBB25" w14:textId="77777777" w:rsidTr="00131DF0">
        <w:tblPrEx>
          <w:tblCellMar>
            <w:left w:w="0" w:type="dxa"/>
            <w:right w:w="28" w:type="dxa"/>
          </w:tblCellMar>
        </w:tblPrEx>
        <w:trPr>
          <w:gridAfter w:val="2"/>
          <w:wAfter w:w="1056" w:type="dxa"/>
          <w:trHeight w:val="249"/>
          <w:ins w:id="16" w:author="Richard Haynes" w:date="2021-12-19T18:04:00Z"/>
        </w:trPr>
        <w:tc>
          <w:tcPr>
            <w:tcW w:w="9302" w:type="dxa"/>
            <w:gridSpan w:val="6"/>
            <w:shd w:val="clear" w:color="auto" w:fill="auto"/>
            <w:tcMar>
              <w:top w:w="85" w:type="dxa"/>
              <w:left w:w="85" w:type="dxa"/>
              <w:bottom w:w="85" w:type="dxa"/>
              <w:right w:w="85" w:type="dxa"/>
            </w:tcMar>
          </w:tcPr>
          <w:p w14:paraId="48E3F159" w14:textId="77777777" w:rsidR="00131DF0" w:rsidRDefault="00131DF0" w:rsidP="001443D7">
            <w:pPr>
              <w:pStyle w:val="ListParagraph"/>
              <w:spacing w:after="0" w:line="240" w:lineRule="auto"/>
              <w:ind w:left="-53" w:right="-57"/>
              <w:rPr>
                <w:ins w:id="17" w:author="Richard Haynes" w:date="2021-12-19T18:04:00Z"/>
                <w:rFonts w:cstheme="minorHAnsi"/>
                <w:b/>
              </w:rPr>
            </w:pPr>
            <w:ins w:id="18" w:author="Richard Haynes" w:date="2021-12-19T18:04:00Z">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ins>
          </w:p>
        </w:tc>
      </w:tr>
      <w:tr w:rsidR="00033D88" w:rsidRPr="00546856" w14:paraId="5F52761E" w14:textId="77777777" w:rsidTr="00131DF0">
        <w:trPr>
          <w:gridBefore w:val="1"/>
          <w:gridAfter w:val="1"/>
          <w:wBefore w:w="23" w:type="dxa"/>
          <w:wAfter w:w="1007" w:type="dxa"/>
          <w:trHeight w:val="511"/>
          <w:trPrChange w:id="19" w:author="Richard Haynes" w:date="2021-12-19T18:04:00Z">
            <w:trPr>
              <w:gridBefore w:val="1"/>
              <w:gridAfter w:val="1"/>
              <w:wAfter w:w="1007" w:type="dxa"/>
              <w:trHeight w:val="511"/>
            </w:trPr>
          </w:trPrChange>
        </w:trPr>
        <w:tc>
          <w:tcPr>
            <w:tcW w:w="9328" w:type="dxa"/>
            <w:gridSpan w:val="6"/>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Change w:id="20" w:author="Richard Haynes" w:date="2021-12-19T18:04:00Z">
              <w:tcPr>
                <w:tcW w:w="9328" w:type="dxa"/>
                <w:gridSpan w:val="6"/>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tcPrChange>
          </w:tcPr>
          <w:p w14:paraId="2AAD8EF7" w14:textId="6DEA2E9C" w:rsidR="00033D88" w:rsidRPr="00546856" w:rsidRDefault="00780140" w:rsidP="000E3E59">
            <w:pPr>
              <w:spacing w:before="40" w:after="0" w:line="240" w:lineRule="auto"/>
              <w:ind w:left="-57" w:right="-57"/>
              <w:jc w:val="both"/>
              <w:rPr>
                <w:sz w:val="21"/>
                <w:szCs w:val="21"/>
              </w:rPr>
            </w:pPr>
            <w:del w:id="21" w:author="Richard Haynes" w:date="2021-12-19T18:04:00Z">
              <w:r>
                <w:rPr>
                  <w:b/>
                  <w:bCs/>
                  <w:sz w:val="21"/>
                  <w:szCs w:val="21"/>
                </w:rPr>
                <w:delText>7</w:delText>
              </w:r>
            </w:del>
            <w:ins w:id="22" w:author="Richard Haynes" w:date="2021-12-19T18:04:00Z">
              <w:r w:rsidR="00131DF0">
                <w:rPr>
                  <w:b/>
                  <w:bCs/>
                  <w:sz w:val="21"/>
                  <w:szCs w:val="21"/>
                </w:rPr>
                <w:t>8</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131DF0">
        <w:trPr>
          <w:gridBefore w:val="1"/>
          <w:wBefore w:w="23" w:type="dxa"/>
          <w:trHeight w:val="259"/>
          <w:trPrChange w:id="23" w:author="Richard Haynes" w:date="2021-12-19T18:04:00Z">
            <w:trPr>
              <w:gridBefore w:val="1"/>
              <w:trHeight w:val="259"/>
            </w:trPr>
          </w:trPrChange>
        </w:trPr>
        <w:tc>
          <w:tcPr>
            <w:tcW w:w="5116" w:type="dxa"/>
            <w:tcMar>
              <w:left w:w="0" w:type="dxa"/>
              <w:right w:w="0" w:type="dxa"/>
            </w:tcMar>
            <w:vAlign w:val="bottom"/>
            <w:tcPrChange w:id="24" w:author="Richard Haynes" w:date="2021-12-19T18:04:00Z">
              <w:tcPr>
                <w:tcW w:w="5116" w:type="dxa"/>
                <w:tcMar>
                  <w:left w:w="0" w:type="dxa"/>
                  <w:right w:w="0" w:type="dxa"/>
                </w:tcMar>
                <w:vAlign w:val="bottom"/>
              </w:tcPr>
            </w:tcPrChange>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Change w:id="25" w:author="Richard Haynes" w:date="2021-12-19T18:04:00Z">
              <w:tcPr>
                <w:tcW w:w="237" w:type="dxa"/>
                <w:tcMar>
                  <w:left w:w="0" w:type="dxa"/>
                  <w:right w:w="0" w:type="dxa"/>
                </w:tcMar>
                <w:vAlign w:val="bottom"/>
              </w:tcPr>
            </w:tcPrChange>
          </w:tcPr>
          <w:p w14:paraId="268C346C" w14:textId="77777777" w:rsidR="002C37A8" w:rsidRPr="00402063" w:rsidRDefault="002C37A8" w:rsidP="003D23D5">
            <w:pPr>
              <w:spacing w:after="0" w:line="240" w:lineRule="auto"/>
              <w:rPr>
                <w:rFonts w:cstheme="minorHAnsi"/>
              </w:rPr>
            </w:pPr>
          </w:p>
        </w:tc>
        <w:tc>
          <w:tcPr>
            <w:tcW w:w="2470" w:type="dxa"/>
            <w:vAlign w:val="bottom"/>
            <w:tcPrChange w:id="26" w:author="Richard Haynes" w:date="2021-12-19T18:04:00Z">
              <w:tcPr>
                <w:tcW w:w="2470" w:type="dxa"/>
                <w:vAlign w:val="bottom"/>
              </w:tcPr>
            </w:tcPrChange>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Change w:id="27" w:author="Richard Haynes" w:date="2021-12-19T18:04:00Z">
              <w:tcPr>
                <w:tcW w:w="237" w:type="dxa"/>
                <w:vAlign w:val="bottom"/>
              </w:tcPr>
            </w:tcPrChange>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Change w:id="28" w:author="Richard Haynes" w:date="2021-12-19T18:04:00Z">
              <w:tcPr>
                <w:tcW w:w="2275" w:type="dxa"/>
                <w:gridSpan w:val="3"/>
                <w:tcMar>
                  <w:left w:w="0" w:type="dxa"/>
                  <w:right w:w="0" w:type="dxa"/>
                </w:tcMar>
                <w:vAlign w:val="bottom"/>
              </w:tcPr>
            </w:tcPrChange>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bookmarkStart w:id="29" w:name="_GoBack"/>
            <w:bookmarkEnd w:id="29"/>
            <w:r w:rsidRPr="00402063">
              <w:rPr>
                <w:rFonts w:cstheme="minorHAnsi"/>
              </w:rPr>
              <w:t>./……../……</w:t>
            </w:r>
            <w:r w:rsidR="005151A3" w:rsidRPr="00402063">
              <w:rPr>
                <w:rFonts w:cstheme="minorHAnsi"/>
              </w:rPr>
              <w:t>……</w:t>
            </w:r>
          </w:p>
        </w:tc>
      </w:tr>
      <w:tr w:rsidR="002C37A8" w:rsidRPr="00402063" w14:paraId="27E0A550" w14:textId="77777777" w:rsidTr="00131DF0">
        <w:trPr>
          <w:gridBefore w:val="1"/>
          <w:wBefore w:w="23" w:type="dxa"/>
          <w:trHeight w:val="457"/>
          <w:trPrChange w:id="30" w:author="Richard Haynes" w:date="2021-12-19T18:04:00Z">
            <w:trPr>
              <w:gridBefore w:val="1"/>
              <w:trHeight w:val="457"/>
            </w:trPr>
          </w:trPrChange>
        </w:trPr>
        <w:tc>
          <w:tcPr>
            <w:tcW w:w="5116" w:type="dxa"/>
            <w:tcMar>
              <w:left w:w="0" w:type="dxa"/>
              <w:right w:w="0" w:type="dxa"/>
            </w:tcMar>
            <w:tcPrChange w:id="31" w:author="Richard Haynes" w:date="2021-12-19T18:04:00Z">
              <w:tcPr>
                <w:tcW w:w="5116" w:type="dxa"/>
                <w:tcMar>
                  <w:left w:w="0" w:type="dxa"/>
                  <w:right w:w="0" w:type="dxa"/>
                </w:tcMar>
              </w:tcPr>
            </w:tcPrChange>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Change w:id="32" w:author="Richard Haynes" w:date="2021-12-19T18:04:00Z">
              <w:tcPr>
                <w:tcW w:w="237" w:type="dxa"/>
                <w:tcMar>
                  <w:left w:w="0" w:type="dxa"/>
                  <w:right w:w="0" w:type="dxa"/>
                </w:tcMar>
              </w:tcPr>
            </w:tcPrChange>
          </w:tcPr>
          <w:p w14:paraId="1657AB7D" w14:textId="77777777" w:rsidR="002C37A8" w:rsidRPr="00402063" w:rsidRDefault="002C37A8" w:rsidP="003D23D5">
            <w:pPr>
              <w:rPr>
                <w:rFonts w:cstheme="minorHAnsi"/>
              </w:rPr>
            </w:pPr>
          </w:p>
        </w:tc>
        <w:tc>
          <w:tcPr>
            <w:tcW w:w="2470" w:type="dxa"/>
            <w:tcPrChange w:id="33" w:author="Richard Haynes" w:date="2021-12-19T18:04:00Z">
              <w:tcPr>
                <w:tcW w:w="2470" w:type="dxa"/>
              </w:tcPr>
            </w:tcPrChange>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Change w:id="34" w:author="Richard Haynes" w:date="2021-12-19T18:04:00Z">
              <w:tcPr>
                <w:tcW w:w="237" w:type="dxa"/>
              </w:tcPr>
            </w:tcPrChange>
          </w:tcPr>
          <w:p w14:paraId="7B74B2F1" w14:textId="77777777" w:rsidR="002C37A8" w:rsidRPr="00402063" w:rsidRDefault="002C37A8" w:rsidP="00451DE9">
            <w:pPr>
              <w:ind w:left="-257" w:firstLine="142"/>
              <w:rPr>
                <w:rFonts w:cstheme="minorHAnsi"/>
              </w:rPr>
            </w:pPr>
          </w:p>
        </w:tc>
        <w:tc>
          <w:tcPr>
            <w:tcW w:w="2275" w:type="dxa"/>
            <w:gridSpan w:val="3"/>
            <w:tcMar>
              <w:left w:w="0" w:type="dxa"/>
              <w:right w:w="0" w:type="dxa"/>
            </w:tcMar>
            <w:tcPrChange w:id="35" w:author="Richard Haynes" w:date="2021-12-19T18:04:00Z">
              <w:tcPr>
                <w:tcW w:w="2275" w:type="dxa"/>
                <w:gridSpan w:val="3"/>
                <w:tcMar>
                  <w:left w:w="0" w:type="dxa"/>
                  <w:right w:w="0" w:type="dxa"/>
                </w:tcMar>
              </w:tcPr>
            </w:tcPrChange>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131DF0">
        <w:trPr>
          <w:gridBefore w:val="1"/>
          <w:wBefore w:w="23" w:type="dxa"/>
          <w:trHeight w:val="80"/>
          <w:trPrChange w:id="36" w:author="Richard Haynes" w:date="2021-12-19T18:04:00Z">
            <w:trPr>
              <w:gridBefore w:val="1"/>
              <w:trHeight w:val="80"/>
            </w:trPr>
          </w:trPrChange>
        </w:trPr>
        <w:tc>
          <w:tcPr>
            <w:tcW w:w="5116" w:type="dxa"/>
            <w:tcMar>
              <w:left w:w="0" w:type="dxa"/>
              <w:right w:w="0" w:type="dxa"/>
            </w:tcMar>
            <w:vAlign w:val="bottom"/>
            <w:tcPrChange w:id="37" w:author="Richard Haynes" w:date="2021-12-19T18:04:00Z">
              <w:tcPr>
                <w:tcW w:w="5116" w:type="dxa"/>
                <w:tcMar>
                  <w:left w:w="0" w:type="dxa"/>
                  <w:right w:w="0" w:type="dxa"/>
                </w:tcMar>
                <w:vAlign w:val="bottom"/>
              </w:tcPr>
            </w:tcPrChange>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Change w:id="38" w:author="Richard Haynes" w:date="2021-12-19T18:04:00Z">
              <w:tcPr>
                <w:tcW w:w="237" w:type="dxa"/>
                <w:tcMar>
                  <w:left w:w="0" w:type="dxa"/>
                  <w:right w:w="0" w:type="dxa"/>
                </w:tcMar>
                <w:vAlign w:val="bottom"/>
              </w:tcPr>
            </w:tcPrChange>
          </w:tcPr>
          <w:p w14:paraId="660967A6" w14:textId="77777777" w:rsidR="002C37A8" w:rsidRPr="00402063" w:rsidRDefault="002C37A8" w:rsidP="003D23D5">
            <w:pPr>
              <w:spacing w:after="0" w:line="240" w:lineRule="auto"/>
              <w:rPr>
                <w:rFonts w:cstheme="minorHAnsi"/>
              </w:rPr>
            </w:pPr>
          </w:p>
        </w:tc>
        <w:tc>
          <w:tcPr>
            <w:tcW w:w="2470" w:type="dxa"/>
            <w:vAlign w:val="bottom"/>
            <w:tcPrChange w:id="39" w:author="Richard Haynes" w:date="2021-12-19T18:04:00Z">
              <w:tcPr>
                <w:tcW w:w="2470" w:type="dxa"/>
                <w:vAlign w:val="bottom"/>
              </w:tcPr>
            </w:tcPrChange>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Change w:id="40" w:author="Richard Haynes" w:date="2021-12-19T18:04:00Z">
              <w:tcPr>
                <w:tcW w:w="237" w:type="dxa"/>
                <w:vAlign w:val="bottom"/>
              </w:tcPr>
            </w:tcPrChange>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Change w:id="41" w:author="Richard Haynes" w:date="2021-12-19T18:04:00Z">
              <w:tcPr>
                <w:tcW w:w="2275" w:type="dxa"/>
                <w:gridSpan w:val="3"/>
                <w:tcMar>
                  <w:left w:w="0" w:type="dxa"/>
                  <w:right w:w="0" w:type="dxa"/>
                </w:tcMar>
                <w:vAlign w:val="bottom"/>
              </w:tcPr>
            </w:tcPrChange>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131DF0">
        <w:trPr>
          <w:gridBefore w:val="1"/>
          <w:wBefore w:w="23" w:type="dxa"/>
          <w:trHeight w:val="352"/>
          <w:trPrChange w:id="42" w:author="Richard Haynes" w:date="2021-12-19T18:04:00Z">
            <w:trPr>
              <w:gridBefore w:val="1"/>
              <w:trHeight w:val="352"/>
            </w:trPr>
          </w:trPrChange>
        </w:trPr>
        <w:tc>
          <w:tcPr>
            <w:tcW w:w="5116" w:type="dxa"/>
            <w:tcMar>
              <w:left w:w="0" w:type="dxa"/>
              <w:right w:w="0" w:type="dxa"/>
            </w:tcMar>
            <w:tcPrChange w:id="43" w:author="Richard Haynes" w:date="2021-12-19T18:04:00Z">
              <w:tcPr>
                <w:tcW w:w="5116" w:type="dxa"/>
                <w:tcMar>
                  <w:left w:w="0" w:type="dxa"/>
                  <w:right w:w="0" w:type="dxa"/>
                </w:tcMar>
              </w:tcPr>
            </w:tcPrChange>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Change w:id="44" w:author="Richard Haynes" w:date="2021-12-19T18:04:00Z">
              <w:tcPr>
                <w:tcW w:w="237" w:type="dxa"/>
                <w:tcMar>
                  <w:left w:w="0" w:type="dxa"/>
                  <w:right w:w="0" w:type="dxa"/>
                </w:tcMar>
              </w:tcPr>
            </w:tcPrChange>
          </w:tcPr>
          <w:p w14:paraId="45C84FEC" w14:textId="77777777" w:rsidR="002C37A8" w:rsidRPr="00402063" w:rsidRDefault="002C37A8" w:rsidP="003D23D5">
            <w:pPr>
              <w:rPr>
                <w:rFonts w:cstheme="minorHAnsi"/>
              </w:rPr>
            </w:pPr>
          </w:p>
        </w:tc>
        <w:tc>
          <w:tcPr>
            <w:tcW w:w="2470" w:type="dxa"/>
            <w:tcPrChange w:id="45" w:author="Richard Haynes" w:date="2021-12-19T18:04:00Z">
              <w:tcPr>
                <w:tcW w:w="2470" w:type="dxa"/>
              </w:tcPr>
            </w:tcPrChange>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Change w:id="46" w:author="Richard Haynes" w:date="2021-12-19T18:04:00Z">
              <w:tcPr>
                <w:tcW w:w="237" w:type="dxa"/>
              </w:tcPr>
            </w:tcPrChange>
          </w:tcPr>
          <w:p w14:paraId="3EE8D7EA" w14:textId="77777777" w:rsidR="002C37A8" w:rsidRPr="00402063" w:rsidRDefault="002C37A8" w:rsidP="00451DE9">
            <w:pPr>
              <w:ind w:left="-257" w:firstLine="142"/>
              <w:rPr>
                <w:rFonts w:cstheme="minorHAnsi"/>
              </w:rPr>
            </w:pPr>
          </w:p>
        </w:tc>
        <w:tc>
          <w:tcPr>
            <w:tcW w:w="2275" w:type="dxa"/>
            <w:gridSpan w:val="3"/>
            <w:tcMar>
              <w:left w:w="0" w:type="dxa"/>
              <w:right w:w="0" w:type="dxa"/>
            </w:tcMar>
            <w:tcPrChange w:id="47" w:author="Richard Haynes" w:date="2021-12-19T18:04:00Z">
              <w:tcPr>
                <w:tcW w:w="2275" w:type="dxa"/>
                <w:gridSpan w:val="3"/>
                <w:tcMar>
                  <w:left w:w="0" w:type="dxa"/>
                  <w:right w:w="0" w:type="dxa"/>
                </w:tcMar>
              </w:tcPr>
            </w:tcPrChange>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r>
        <w:t>a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025F39C9"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infection called </w:t>
      </w:r>
      <w:r w:rsidR="00167FF8">
        <w:rPr>
          <w:rFonts w:eastAsia="Times New Roman" w:cstheme="minorHAnsi"/>
          <w:bCs/>
          <w:color w:val="000000" w:themeColor="text1"/>
          <w:lang w:eastAsia="en-GB"/>
        </w:rPr>
        <w:t>influenza pneumonia “flu”</w:t>
      </w:r>
      <w:r w:rsidR="0096627E" w:rsidRPr="00F53690">
        <w:rPr>
          <w:rFonts w:eastAsia="Times New Roman"/>
          <w:color w:val="000000" w:themeColor="text1"/>
          <w:sz w:val="24"/>
          <w:szCs w:val="24"/>
          <w:lang w:eastAsia="en-GB"/>
        </w:rPr>
        <w:t xml:space="preserve">, </w:t>
      </w:r>
      <w:ins w:id="48" w:author="Richard Haynes" w:date="2021-12-19T18:04:00Z">
        <w:r w:rsidR="00131DF0">
          <w:rPr>
            <w:rFonts w:eastAsia="Times New Roman"/>
            <w:color w:val="000000" w:themeColor="text1"/>
            <w:sz w:val="24"/>
            <w:szCs w:val="24"/>
            <w:lang w:eastAsia="en-GB"/>
          </w:rPr>
          <w:t xml:space="preserve">and have </w:t>
        </w:r>
      </w:ins>
      <w:r w:rsidR="0096627E" w:rsidRPr="00F53690">
        <w:rPr>
          <w:rFonts w:eastAsia="Times New Roman"/>
          <w:color w:val="000000" w:themeColor="text1"/>
          <w:sz w:val="24"/>
          <w:szCs w:val="24"/>
          <w:lang w:eastAsia="en-GB"/>
        </w:rPr>
        <w:t>or have recently had COVID-19</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r w:rsidR="00167FF8">
        <w:rPr>
          <w:rFonts w:eastAsia="Times New Roman" w:cstheme="minorHAnsi"/>
          <w:bCs/>
          <w:color w:val="000000" w:themeColor="text1"/>
          <w:lang w:eastAsia="en-GB"/>
        </w:rPr>
        <w:t>Influenza pneumonia is caused by a ‘flu’ virus</w:t>
      </w:r>
      <w:r w:rsidR="009C0B74">
        <w:rPr>
          <w:rFonts w:eastAsia="Times New Roman" w:cstheme="minorHAnsi"/>
          <w:bCs/>
          <w:color w:val="000000" w:themeColor="text1"/>
          <w:lang w:eastAsia="en-GB"/>
        </w:rPr>
        <w:t xml:space="preserve"> which is different</w:t>
      </w:r>
      <w:r w:rsidR="00167FF8">
        <w:rPr>
          <w:rFonts w:eastAsia="Times New Roman" w:cstheme="minorHAnsi"/>
          <w:bCs/>
          <w:color w:val="000000" w:themeColor="text1"/>
          <w:lang w:eastAsia="en-GB"/>
        </w:rPr>
        <w:t xml:space="preserve">. </w:t>
      </w:r>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have become unwell a few weeks after having COVID-19</w:t>
      </w:r>
      <w:r w:rsidR="00260319">
        <w:rPr>
          <w:rFonts w:eastAsia="Times New Roman"/>
          <w:color w:val="000000" w:themeColor="text1"/>
          <w:sz w:val="24"/>
          <w:szCs w:val="24"/>
          <w:lang w:eastAsia="en-GB"/>
        </w:rPr>
        <w:t xml:space="preserve"> with an illness called “PIMS-TS”</w:t>
      </w:r>
      <w:r w:rsidR="0096627E"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00C65CF5"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470B1034"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or flu </w:t>
      </w:r>
      <w:r w:rsidR="0096627E" w:rsidRPr="00F53690">
        <w:rPr>
          <w:rFonts w:eastAsia="Times New Roman"/>
          <w:color w:val="000000" w:themeColor="text1"/>
          <w:sz w:val="24"/>
          <w:szCs w:val="24"/>
          <w:lang w:eastAsia="en-GB"/>
        </w:rPr>
        <w:t>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131DF0" w:rsidRDefault="00B578F6"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sidRPr="00131DF0">
        <w:rPr>
          <w:color w:val="000000"/>
          <w:sz w:val="24"/>
          <w:rPrChange w:id="49" w:author="Richard Haynes" w:date="2021-12-19T18:04:00Z">
            <w:rPr>
              <w:rFonts w:ascii="Times New Roman" w:hAnsi="Times New Roman"/>
              <w:color w:val="000000"/>
              <w:sz w:val="24"/>
            </w:rPr>
          </w:rPrChange>
        </w:rPr>
        <w:t xml:space="preserve">You can have your own copy if you wish. </w:t>
      </w:r>
      <w:r w:rsidR="007F483B" w:rsidRPr="00131DF0">
        <w:rPr>
          <w:rFonts w:eastAsia="Times New Roman" w:cstheme="minorHAnsi"/>
          <w:color w:val="000000" w:themeColor="text1"/>
          <w:sz w:val="24"/>
          <w:szCs w:val="24"/>
          <w:lang w:eastAsia="en-GB"/>
        </w:rPr>
        <w:t xml:space="preserve">If you and your parents/guardian decide </w:t>
      </w:r>
      <w:r w:rsidR="48E0B688" w:rsidRPr="00131DF0">
        <w:rPr>
          <w:rFonts w:eastAsia="Times New Roman" w:cstheme="minorHAnsi"/>
          <w:color w:val="000000" w:themeColor="text1"/>
          <w:sz w:val="24"/>
          <w:szCs w:val="24"/>
          <w:lang w:eastAsia="en-GB"/>
        </w:rPr>
        <w:t xml:space="preserve">that </w:t>
      </w:r>
      <w:r w:rsidR="007F483B" w:rsidRPr="00131DF0">
        <w:rPr>
          <w:rFonts w:eastAsia="Times New Roman" w:cstheme="minorHAnsi"/>
          <w:color w:val="000000" w:themeColor="text1"/>
          <w:sz w:val="24"/>
          <w:szCs w:val="24"/>
          <w:lang w:eastAsia="en-GB"/>
        </w:rPr>
        <w:t>you can take</w:t>
      </w:r>
      <w:r w:rsidR="0015479A" w:rsidRPr="00131DF0">
        <w:rPr>
          <w:rFonts w:eastAsia="Times New Roman" w:cstheme="minorHAnsi"/>
          <w:color w:val="000000" w:themeColor="text1"/>
          <w:sz w:val="24"/>
          <w:szCs w:val="24"/>
          <w:lang w:eastAsia="en-GB"/>
        </w:rPr>
        <w:t xml:space="preserve"> </w:t>
      </w:r>
      <w:r w:rsidR="007F483B" w:rsidRPr="00131DF0">
        <w:rPr>
          <w:rFonts w:eastAsia="Times New Roman" w:cstheme="minorHAnsi"/>
          <w:color w:val="000000" w:themeColor="text1"/>
          <w:sz w:val="24"/>
          <w:szCs w:val="24"/>
          <w:lang w:eastAsia="en-GB"/>
        </w:rPr>
        <w:t>part then:</w:t>
      </w:r>
    </w:p>
    <w:p w14:paraId="76A447AB" w14:textId="605AB121" w:rsidR="007F483B" w:rsidRPr="00961DF8" w:rsidRDefault="007F483B"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 the study doctors and nurses will </w:t>
      </w:r>
      <w:r w:rsidR="008336F0" w:rsidRPr="00131DF0">
        <w:rPr>
          <w:rFonts w:eastAsia="Times New Roman" w:cstheme="minorHAnsi"/>
          <w:color w:val="000000" w:themeColor="text1"/>
          <w:sz w:val="24"/>
          <w:szCs w:val="24"/>
          <w:lang w:eastAsia="en-GB"/>
        </w:rPr>
        <w:t>examine you and take some blood tests to check it is safe for you to take part</w:t>
      </w:r>
      <w:r w:rsidR="63EA60D4" w:rsidRPr="00961DF8">
        <w:rPr>
          <w:rFonts w:eastAsia="Times New Roman" w:cstheme="minorHAnsi"/>
          <w:color w:val="000000" w:themeColor="text1"/>
          <w:sz w:val="24"/>
          <w:szCs w:val="24"/>
          <w:lang w:eastAsia="en-GB"/>
        </w:rPr>
        <w:t xml:space="preserve"> in the study</w:t>
      </w:r>
      <w:r w:rsidR="00F62B8B" w:rsidRPr="00961DF8">
        <w:rPr>
          <w:rFonts w:eastAsia="Times New Roman" w:cstheme="minorHAnsi"/>
          <w:color w:val="000000" w:themeColor="text1"/>
          <w:sz w:val="24"/>
          <w:szCs w:val="24"/>
          <w:lang w:eastAsia="en-GB"/>
        </w:rPr>
        <w:t>.</w:t>
      </w:r>
    </w:p>
    <w:p w14:paraId="66B68EE1" w14:textId="7B7A1E2E" w:rsidR="00B66160" w:rsidRPr="007C1023" w:rsidRDefault="00B66160"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797435">
        <w:rPr>
          <w:rFonts w:eastAsia="Times New Roman" w:cstheme="minorHAnsi"/>
          <w:color w:val="000000" w:themeColor="text1"/>
          <w:sz w:val="24"/>
          <w:szCs w:val="24"/>
          <w:lang w:eastAsia="en-GB"/>
        </w:rPr>
        <w:t xml:space="preserve">- young women will also have a urine pregnancy test if they </w:t>
      </w:r>
      <w:r w:rsidR="00DF5AAE" w:rsidRPr="00797435">
        <w:rPr>
          <w:rFonts w:eastAsia="Times New Roman" w:cstheme="minorHAnsi"/>
          <w:color w:val="000000" w:themeColor="text1"/>
          <w:sz w:val="24"/>
          <w:szCs w:val="24"/>
          <w:lang w:eastAsia="en-GB"/>
        </w:rPr>
        <w:t>might</w:t>
      </w:r>
      <w:r w:rsidRPr="00797435">
        <w:rPr>
          <w:rFonts w:eastAsia="Times New Roman" w:cstheme="minorHAnsi"/>
          <w:color w:val="000000" w:themeColor="text1"/>
          <w:sz w:val="24"/>
          <w:szCs w:val="24"/>
          <w:lang w:eastAsia="en-GB"/>
        </w:rPr>
        <w:t xml:space="preserve"> receiv</w:t>
      </w:r>
      <w:r w:rsidR="00DF5AAE" w:rsidRPr="00797435">
        <w:rPr>
          <w:rFonts w:eastAsia="Times New Roman" w:cstheme="minorHAnsi"/>
          <w:color w:val="000000" w:themeColor="text1"/>
          <w:sz w:val="24"/>
          <w:szCs w:val="24"/>
          <w:lang w:eastAsia="en-GB"/>
        </w:rPr>
        <w:t>e</w:t>
      </w:r>
      <w:r w:rsidRPr="00797435">
        <w:rPr>
          <w:rFonts w:eastAsia="Times New Roman" w:cstheme="minorHAnsi"/>
          <w:color w:val="000000" w:themeColor="text1"/>
          <w:sz w:val="24"/>
          <w:szCs w:val="24"/>
          <w:lang w:eastAsia="en-GB"/>
        </w:rPr>
        <w:t xml:space="preserve"> certain medicines. </w:t>
      </w:r>
      <w:r w:rsidR="00753FF0" w:rsidRPr="00FC1883">
        <w:rPr>
          <w:rFonts w:eastAsia="Times New Roman" w:cstheme="minorHAnsi"/>
          <w:color w:val="000000" w:themeColor="text1"/>
          <w:sz w:val="24"/>
          <w:szCs w:val="24"/>
          <w:lang w:eastAsia="en-GB"/>
        </w:rPr>
        <w:t>This needs to be done even if you are certain you are not pregnant.</w:t>
      </w:r>
    </w:p>
    <w:p w14:paraId="01A1D90A" w14:textId="605CFC53" w:rsidR="001C7158" w:rsidRPr="00131DF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7C1023">
        <w:rPr>
          <w:rFonts w:eastAsia="Times New Roman" w:cstheme="minorHAnsi"/>
          <w:color w:val="000000" w:themeColor="text1"/>
          <w:sz w:val="24"/>
          <w:szCs w:val="24"/>
          <w:lang w:eastAsia="en-GB"/>
        </w:rPr>
        <w:t xml:space="preserve">- </w:t>
      </w:r>
      <w:r w:rsidR="009779CF" w:rsidRPr="007C1023">
        <w:rPr>
          <w:rFonts w:eastAsia="Times New Roman" w:cstheme="minorHAnsi"/>
          <w:color w:val="000000" w:themeColor="text1"/>
          <w:sz w:val="24"/>
          <w:szCs w:val="24"/>
          <w:lang w:eastAsia="en-GB"/>
        </w:rPr>
        <w:t>a computer will decide which extra treatment you will receive</w:t>
      </w:r>
      <w:r w:rsidR="7C2DA786" w:rsidRPr="007C1023">
        <w:rPr>
          <w:rFonts w:eastAsia="Times New Roman" w:cstheme="minorHAnsi"/>
          <w:color w:val="000000" w:themeColor="text1"/>
          <w:sz w:val="24"/>
          <w:szCs w:val="24"/>
          <w:lang w:eastAsia="en-GB"/>
        </w:rPr>
        <w:t xml:space="preserve"> as part of the study</w:t>
      </w:r>
      <w:r w:rsidR="00C14983" w:rsidRPr="007C1023">
        <w:rPr>
          <w:rFonts w:eastAsia="Times New Roman" w:cstheme="minorHAnsi"/>
          <w:color w:val="000000" w:themeColor="text1"/>
          <w:sz w:val="24"/>
          <w:szCs w:val="24"/>
          <w:lang w:eastAsia="en-GB"/>
        </w:rPr>
        <w:t xml:space="preserve"> </w:t>
      </w:r>
      <w:r w:rsidR="001C7158" w:rsidRPr="00131DF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131DF0">
        <w:rPr>
          <w:rFonts w:eastAsia="Times New Roman" w:cstheme="minorHAnsi"/>
          <w:bCs/>
          <w:color w:val="000000" w:themeColor="text1"/>
          <w:sz w:val="24"/>
          <w:szCs w:val="24"/>
          <w:lang w:eastAsia="en-GB"/>
        </w:rPr>
        <w:t xml:space="preserve">will be </w:t>
      </w:r>
      <w:r w:rsidR="001C7158" w:rsidRPr="00131DF0">
        <w:rPr>
          <w:rFonts w:eastAsia="Times New Roman" w:cstheme="minorHAnsi"/>
          <w:bCs/>
          <w:color w:val="000000" w:themeColor="text1"/>
          <w:sz w:val="24"/>
          <w:szCs w:val="24"/>
          <w:lang w:eastAsia="en-GB"/>
        </w:rPr>
        <w:t>stopped.</w:t>
      </w:r>
    </w:p>
    <w:p w14:paraId="630B0051" w14:textId="30485EBC" w:rsidR="00092CE7" w:rsidRPr="00131DF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131DF0">
        <w:rPr>
          <w:rFonts w:eastAsia="Times New Roman" w:cstheme="minorHAnsi"/>
          <w:bCs/>
          <w:color w:val="000000" w:themeColor="text1"/>
          <w:sz w:val="24"/>
          <w:szCs w:val="24"/>
          <w:lang w:eastAsia="en-GB"/>
        </w:rPr>
        <w:t>- i</w:t>
      </w:r>
      <w:r w:rsidR="00B578F6" w:rsidRPr="00131DF0">
        <w:rPr>
          <w:rFonts w:eastAsia="Times New Roman" w:cstheme="minorHAnsi"/>
          <w:bCs/>
          <w:color w:val="000000" w:themeColor="text1"/>
          <w:sz w:val="24"/>
          <w:szCs w:val="24"/>
          <w:lang w:eastAsia="en-GB"/>
        </w:rPr>
        <w:t xml:space="preserve">f you and your parents/guardian decide you can take part </w:t>
      </w:r>
      <w:r w:rsidR="003A25FD" w:rsidRPr="00131DF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63B3C15C"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r w:rsidR="00167FF8">
        <w:rPr>
          <w:rFonts w:eastAsia="Times New Roman" w:cstheme="minorHAnsi"/>
          <w:bCs/>
          <w:color w:val="000000" w:themeColor="text1"/>
          <w:sz w:val="36"/>
          <w:szCs w:val="36"/>
          <w:lang w:eastAsia="en-GB"/>
        </w:rPr>
        <w:t xml:space="preserve">flu </w:t>
      </w:r>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 xml:space="preserve">you may have had coronavirus a few weeks ago and </w:t>
      </w:r>
      <w:r w:rsidR="009C0B74">
        <w:rPr>
          <w:rFonts w:eastAsia="Times New Roman" w:cstheme="minorHAnsi"/>
          <w:bCs/>
          <w:color w:val="000000" w:themeColor="text1"/>
          <w:sz w:val="36"/>
          <w:szCs w:val="36"/>
          <w:lang w:eastAsia="en-GB"/>
        </w:rPr>
        <w:t xml:space="preserve">have </w:t>
      </w:r>
      <w:r w:rsidR="00DD767A">
        <w:rPr>
          <w:rFonts w:eastAsia="Times New Roman" w:cstheme="minorHAnsi"/>
          <w:bCs/>
          <w:color w:val="000000" w:themeColor="text1"/>
          <w:sz w:val="36"/>
          <w:szCs w:val="36"/>
          <w:lang w:eastAsia="en-GB"/>
        </w:rPr>
        <w:t>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9582E61"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67FF8" w:rsidRPr="00D64745">
        <w:rPr>
          <w:rFonts w:eastAsia="Times New Roman" w:cstheme="minorHAnsi"/>
          <w:bCs/>
          <w:color w:val="000000" w:themeColor="text1"/>
          <w:lang w:eastAsia="en-GB"/>
        </w:rPr>
        <w:t>influenza pneumonia</w:t>
      </w:r>
      <w:ins w:id="50" w:author="Richard Haynes" w:date="2021-12-19T18:04:00Z">
        <w:r w:rsidR="00131DF0">
          <w:rPr>
            <w:rFonts w:eastAsia="Times New Roman" w:cstheme="minorHAnsi"/>
            <w:bCs/>
            <w:color w:val="000000" w:themeColor="text1"/>
            <w:lang w:eastAsia="en-GB"/>
          </w:rPr>
          <w:t xml:space="preserve"> and/or COVID-19</w:t>
        </w:r>
      </w:ins>
      <w:r w:rsidR="00167FF8">
        <w:rPr>
          <w:rFonts w:eastAsia="Times New Roman" w:cstheme="minorHAnsi"/>
          <w:bCs/>
          <w:color w:val="000000" w:themeColor="text1"/>
          <w:lang w:eastAsia="en-GB"/>
        </w:rPr>
        <w:t>, and also children and young people with (or suspected to have)</w:t>
      </w:r>
      <w:r w:rsidR="009C0B74">
        <w:rPr>
          <w:rFonts w:eastAsia="Times New Roman" w:cstheme="minorHAnsi"/>
          <w:bCs/>
          <w:color w:val="000000" w:themeColor="text1"/>
          <w:lang w:eastAsia="en-GB"/>
        </w:rPr>
        <w:t xml:space="preserve"> a condition called PIMS-TS (</w:t>
      </w:r>
      <w:r w:rsidR="00167FF8" w:rsidRPr="00AE289A">
        <w:t xml:space="preserve">Paediatric Multisystem Inflammatory Syndrome temporally associated with </w:t>
      </w:r>
      <w:r w:rsidR="009C0B74">
        <w:t>SARS-CoV-2</w:t>
      </w:r>
      <w:r w:rsidR="00167FF8" w:rsidRPr="00BA2404">
        <w:t>)</w:t>
      </w:r>
      <w:r w:rsidR="00167FF8">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5C5C96C3"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r w:rsidR="00167FF8">
        <w:rPr>
          <w:rFonts w:eastAsia="Times New Roman" w:cstheme="minorHAnsi"/>
          <w:bCs/>
          <w:color w:val="000000" w:themeColor="text1"/>
          <w:lang w:eastAsia="en-GB"/>
        </w:rPr>
        <w:t>influenza pneumonia</w:t>
      </w:r>
      <w:ins w:id="51" w:author="Richard Haynes" w:date="2021-12-19T18:04:00Z">
        <w:r w:rsidR="00131DF0">
          <w:rPr>
            <w:rFonts w:eastAsia="Times New Roman" w:cstheme="minorHAnsi"/>
            <w:bCs/>
            <w:color w:val="000000" w:themeColor="text1"/>
            <w:lang w:eastAsia="en-GB"/>
          </w:rPr>
          <w:t xml:space="preserve"> and/or COVID-19</w:t>
        </w:r>
      </w:ins>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w:t>
      </w:r>
      <w:r w:rsidR="00167FF8">
        <w:rPr>
          <w:rFonts w:eastAsia="Times New Roman" w:cstheme="minorHAnsi"/>
          <w:bCs/>
          <w:color w:val="000000" w:themeColor="text1"/>
          <w:lang w:eastAsia="en-GB"/>
        </w:rPr>
        <w:t>COVID-19</w:t>
      </w:r>
      <w:r w:rsidR="00DD767A">
        <w:rPr>
          <w:rFonts w:eastAsia="Times New Roman" w:cstheme="minorHAnsi"/>
          <w:bCs/>
          <w:color w:val="000000" w:themeColor="text1"/>
          <w:lang w:eastAsia="en-GB"/>
        </w:rPr>
        <w:t xml:space="preserve"> in the past few weeks and is now producing an exaggerated response to this infection. </w:t>
      </w:r>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condition caused by a type of virus called SARS-CoV-2, or coronavirus for short. </w:t>
      </w:r>
      <w:r w:rsidR="00167FF8">
        <w:rPr>
          <w:rFonts w:eastAsia="Times New Roman" w:cstheme="minorHAnsi"/>
          <w:bCs/>
          <w:color w:val="000000" w:themeColor="text1"/>
          <w:lang w:eastAsia="en-GB"/>
        </w:rPr>
        <w:t>Influenza pneumonia is also caused by a virus</w:t>
      </w:r>
      <w:r w:rsidR="009C0B74">
        <w:rPr>
          <w:rFonts w:eastAsia="Times New Roman" w:cstheme="minorHAnsi"/>
          <w:bCs/>
          <w:color w:val="000000" w:themeColor="text1"/>
          <w:lang w:eastAsia="en-GB"/>
        </w:rPr>
        <w:t>, different to COVID-19</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167FF8">
        <w:rPr>
          <w:rFonts w:eastAsia="Times New Roman" w:cstheme="minorHAnsi"/>
          <w:bCs/>
          <w:color w:val="000000" w:themeColor="text1"/>
          <w:lang w:eastAsia="en-GB"/>
        </w:rPr>
        <w:t xml:space="preserve">these viruses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A1A29E0"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 xml:space="preserve">Paediatric Multisystem Inflammatory Syndrome temporally associated with </w:t>
      </w:r>
      <w:r w:rsidR="00167FF8">
        <w:t>SARS-CoV-2</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21845127" w14:textId="53F0E7AB" w:rsidR="00167FF8"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rFonts w:eastAsia="Times New Roman" w:cstheme="minorHAnsi"/>
          <w:bCs/>
          <w:color w:val="000000" w:themeColor="text1"/>
          <w:lang w:eastAsia="en-GB"/>
        </w:rPr>
      </w:pPr>
    </w:p>
    <w:p w14:paraId="15C0FC1A" w14:textId="35A9F40D" w:rsidR="002E0B4E" w:rsidRDefault="00867EF4"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We are learning more about the condition called PIMS-TS all the time.</w:t>
      </w:r>
      <w:r w:rsidR="00735BC2">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This </w:t>
      </w:r>
      <w:r w:rsidR="002E0B4E" w:rsidRPr="00402063">
        <w:rPr>
          <w:rFonts w:eastAsia="Times New Roman" w:cstheme="minorHAnsi"/>
          <w:bCs/>
          <w:color w:val="000000" w:themeColor="text1"/>
          <w:lang w:eastAsia="en-GB"/>
        </w:rPr>
        <w:t xml:space="preserve">study aims to find out whether treatments </w:t>
      </w:r>
      <w:r w:rsidR="00167FF8">
        <w:rPr>
          <w:rFonts w:eastAsia="Times New Roman" w:cstheme="minorHAnsi"/>
          <w:bCs/>
          <w:color w:val="000000" w:themeColor="text1"/>
          <w:lang w:eastAsia="en-GB"/>
        </w:rPr>
        <w:t xml:space="preserve">given in addition to the usual standard of care at your hospital </w:t>
      </w:r>
      <w:r w:rsidR="002E0B4E" w:rsidRPr="00402063">
        <w:rPr>
          <w:rFonts w:eastAsia="Times New Roman" w:cstheme="minorHAnsi"/>
          <w:bCs/>
          <w:color w:val="000000" w:themeColor="text1"/>
          <w:lang w:eastAsia="en-GB"/>
        </w:rPr>
        <w:t>are of any help</w:t>
      </w:r>
      <w:r w:rsidR="00650F2B">
        <w:rPr>
          <w:rFonts w:eastAsia="Times New Roman" w:cstheme="minorHAnsi"/>
          <w:bCs/>
          <w:color w:val="000000" w:themeColor="text1"/>
          <w:lang w:eastAsia="en-GB"/>
        </w:rPr>
        <w:t xml:space="preserve"> for children </w:t>
      </w:r>
      <w:r w:rsidR="00167FF8">
        <w:rPr>
          <w:rFonts w:eastAsia="Times New Roman" w:cstheme="minorHAnsi"/>
          <w:bCs/>
          <w:color w:val="000000" w:themeColor="text1"/>
          <w:lang w:eastAsia="en-GB"/>
        </w:rPr>
        <w:t>and young people with PIMS-TS who have not responded to these usual treatments.</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32A16950"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r w:rsidR="00167FF8">
        <w:rPr>
          <w:rFonts w:eastAsia="Times New Roman"/>
          <w:color w:val="000000" w:themeColor="text1"/>
          <w:lang w:eastAsia="en-GB"/>
        </w:rPr>
        <w:t>influenza pneumonia</w:t>
      </w:r>
      <w:ins w:id="52" w:author="Richard Haynes" w:date="2021-12-19T18:04:00Z">
        <w:r w:rsidR="00131DF0">
          <w:rPr>
            <w:rFonts w:eastAsia="Times New Roman"/>
            <w:color w:val="000000" w:themeColor="text1"/>
            <w:lang w:eastAsia="en-GB"/>
          </w:rPr>
          <w:t>, COVID-19</w:t>
        </w:r>
      </w:ins>
      <w:r w:rsidR="00867EF4">
        <w:rPr>
          <w:rFonts w:eastAsia="Times New Roman"/>
          <w:color w:val="000000" w:themeColor="text1"/>
          <w:lang w:eastAsia="en-GB"/>
        </w:rPr>
        <w:t xml:space="preserve"> or PIMS-TS</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09081F0"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r w:rsidR="00167FF8">
        <w:rPr>
          <w:rFonts w:eastAsia="Times New Roman" w:cstheme="minorHAnsi"/>
          <w:bCs/>
          <w:color w:val="000000" w:themeColor="text1"/>
          <w:lang w:eastAsia="en-GB"/>
        </w:rPr>
        <w:t xml:space="preserve">and/or influenza pneumonia </w:t>
      </w:r>
      <w:r w:rsidR="00981F5D">
        <w:rPr>
          <w:rFonts w:eastAsia="Times New Roman" w:cstheme="minorHAnsi"/>
          <w:bCs/>
          <w:color w:val="000000" w:themeColor="text1"/>
          <w:lang w:eastAsia="en-GB"/>
        </w:rPr>
        <w:t>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12CC16FA" w:rsidR="003F162A" w:rsidRDefault="003F162A" w:rsidP="00F93AC1">
      <w:pPr>
        <w:spacing w:after="20" w:line="240" w:lineRule="auto"/>
        <w:rPr>
          <w:rFonts w:eastAsia="Times New Roman" w:cstheme="minorHAnsi"/>
          <w:bCs/>
          <w:color w:val="000000" w:themeColor="text1"/>
          <w:lang w:eastAsia="en-GB"/>
        </w:rPr>
      </w:pPr>
    </w:p>
    <w:p w14:paraId="3A9A3350" w14:textId="192FFD97" w:rsidR="00131DF0" w:rsidRDefault="00131DF0" w:rsidP="00F93AC1">
      <w:pPr>
        <w:spacing w:after="20" w:line="240" w:lineRule="auto"/>
        <w:rPr>
          <w:ins w:id="53" w:author="Richard Haynes" w:date="2021-12-19T18:04:00Z"/>
          <w:rFonts w:eastAsia="Times New Roman" w:cstheme="minorHAnsi"/>
          <w:color w:val="000000" w:themeColor="text1"/>
          <w:lang w:eastAsia="en-GB"/>
        </w:rPr>
      </w:pPr>
      <w:ins w:id="54" w:author="Richard Haynes" w:date="2021-12-19T18:04:00Z">
        <w:r>
          <w:rPr>
            <w:rFonts w:eastAsia="Times New Roman" w:cstheme="minorHAnsi"/>
            <w:bCs/>
            <w:color w:val="000000" w:themeColor="text1"/>
            <w:lang w:eastAsia="en-GB"/>
          </w:rPr>
          <w:lastRenderedPageBreak/>
          <w:t>F</w:t>
        </w:r>
        <w:r w:rsidRPr="008D323C">
          <w:rPr>
            <w:rFonts w:eastAsia="Times New Roman" w:cstheme="minorHAnsi"/>
            <w:bCs/>
            <w:color w:val="000000" w:themeColor="text1"/>
            <w:lang w:eastAsia="en-GB"/>
          </w:rPr>
          <w:t xml:space="preserve">or children and young people with </w:t>
        </w:r>
        <w:r>
          <w:rPr>
            <w:rFonts w:eastAsia="Times New Roman" w:cstheme="minorHAnsi"/>
            <w:b/>
            <w:color w:val="000000" w:themeColor="text1"/>
            <w:lang w:eastAsia="en-GB"/>
          </w:rPr>
          <w:t>COVID-19 pneumonia</w:t>
        </w:r>
        <w:r>
          <w:rPr>
            <w:rFonts w:eastAsia="Times New Roman" w:cstheme="minorHAnsi"/>
            <w:color w:val="000000" w:themeColor="text1"/>
            <w:lang w:eastAsia="en-GB"/>
          </w:rPr>
          <w:t>, treatment may include sotrovimab (a monoclonal antibody treatment against coronavirus).</w:t>
        </w:r>
        <w:r w:rsidR="005E3B34">
          <w:rPr>
            <w:rFonts w:eastAsia="Times New Roman" w:cstheme="minorHAnsi"/>
            <w:color w:val="000000" w:themeColor="text1"/>
            <w:lang w:eastAsia="en-GB"/>
          </w:rPr>
          <w:t xml:space="preserve"> Sotrovimab is licensed for treating children ≥12 years old (and ≥40 kg), although they have not been included in previous trials.</w:t>
        </w:r>
      </w:ins>
    </w:p>
    <w:p w14:paraId="6120493E" w14:textId="77777777" w:rsidR="005E3B34" w:rsidRPr="00131DF0" w:rsidRDefault="005E3B34" w:rsidP="00F93AC1">
      <w:pPr>
        <w:spacing w:after="20" w:line="240" w:lineRule="auto"/>
        <w:rPr>
          <w:ins w:id="55" w:author="Richard Haynes" w:date="2021-12-19T18:04:00Z"/>
          <w:rFonts w:eastAsia="Times New Roman" w:cstheme="minorHAnsi"/>
          <w:bCs/>
          <w:color w:val="000000" w:themeColor="text1"/>
          <w:lang w:eastAsia="en-GB"/>
        </w:rPr>
      </w:pPr>
    </w:p>
    <w:p w14:paraId="1C885D39" w14:textId="04A986C0" w:rsidR="00167FF8" w:rsidRDefault="00167FF8" w:rsidP="00F93AC1">
      <w:pPr>
        <w:spacing w:after="20" w:line="240" w:lineRule="auto"/>
        <w:rPr>
          <w:iCs/>
        </w:rPr>
      </w:pPr>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 xml:space="preserve">(depending on your/your child’s age) </w:t>
      </w:r>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p>
    <w:p w14:paraId="0FCFE2D0" w14:textId="77777777" w:rsidR="00167FF8" w:rsidRDefault="00167FF8" w:rsidP="00F93AC1">
      <w:pPr>
        <w:spacing w:after="20" w:line="240" w:lineRule="auto"/>
        <w:rPr>
          <w:rFonts w:eastAsia="Times New Roman" w:cstheme="minorHAnsi"/>
          <w:bCs/>
          <w:color w:val="000000" w:themeColor="text1"/>
          <w:lang w:eastAsia="en-GB"/>
        </w:rPr>
      </w:pPr>
    </w:p>
    <w:p w14:paraId="47ADF0DC" w14:textId="1FA467AC" w:rsidR="00BA08F5" w:rsidRDefault="00AE757A"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For </w:t>
      </w:r>
      <w:r w:rsidR="00242318">
        <w:rPr>
          <w:rFonts w:eastAsia="Times New Roman" w:cstheme="minorHAnsi"/>
          <w:bCs/>
          <w:color w:val="000000" w:themeColor="text1"/>
          <w:lang w:eastAsia="en-GB"/>
        </w:rPr>
        <w:t xml:space="preserve">children and young people with </w:t>
      </w:r>
      <w:r w:rsidR="00DF5AAE" w:rsidRPr="00167FF8">
        <w:rPr>
          <w:rFonts w:eastAsia="Times New Roman" w:cstheme="minorHAnsi"/>
          <w:b/>
          <w:bCs/>
          <w:color w:val="000000" w:themeColor="text1"/>
          <w:lang w:eastAsia="en-GB"/>
        </w:rPr>
        <w:t>PIMS-TS</w:t>
      </w:r>
      <w:r w:rsidR="00DF5AAE">
        <w:rPr>
          <w:rFonts w:eastAsia="Times New Roman" w:cstheme="minorHAnsi"/>
          <w:bCs/>
          <w:color w:val="000000" w:themeColor="text1"/>
          <w:lang w:eastAsia="en-GB"/>
        </w:rPr>
        <w:t xml:space="preserve"> </w:t>
      </w:r>
      <w:r w:rsidR="00BA08F5">
        <w:rPr>
          <w:lang w:eastAsia="en-GB"/>
        </w:rPr>
        <w:t>who have not responded to the usual care given at your hospital, treatments may include</w:t>
      </w:r>
      <w:r>
        <w:rPr>
          <w:rFonts w:eastAsia="Times New Roman" w:cstheme="minorHAnsi"/>
          <w:bCs/>
          <w:color w:val="000000" w:themeColor="text1"/>
          <w:lang w:eastAsia="en-GB"/>
        </w:rPr>
        <w:t xml:space="preserv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383830" w:rsidRPr="00402063">
        <w:rPr>
          <w:rFonts w:eastAsia="Times New Roman" w:cstheme="minorHAnsi"/>
          <w:bCs/>
          <w:color w:val="000000" w:themeColor="text1"/>
          <w:lang w:eastAsia="en-GB"/>
        </w:rPr>
        <w:t xml:space="preserve">. </w:t>
      </w:r>
    </w:p>
    <w:p w14:paraId="5613D522" w14:textId="5DF79A8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71BCFE55"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confirmed by a laboratory test , </w:t>
      </w:r>
      <w:r w:rsidR="00920A50">
        <w:rPr>
          <w:rFonts w:eastAsia="Times New Roman" w:cstheme="minorHAnsi"/>
          <w:color w:val="000000" w:themeColor="text1"/>
          <w:lang w:eastAsia="en-GB"/>
        </w:rPr>
        <w:t xml:space="preserve">or are suspected of having PIMS-TS,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ins w:id="56" w:author="Richard Haynes" w:date="2021-12-19T18:04:00Z">
        <w:r w:rsidR="005E3B34" w:rsidRPr="005E3B34">
          <w:rPr>
            <w:rFonts w:eastAsia="Times New Roman" w:cstheme="minorHAnsi"/>
            <w:color w:val="000000" w:themeColor="text1"/>
            <w:lang w:eastAsia="en-GB"/>
          </w:rPr>
          <w:t xml:space="preserve"> </w:t>
        </w:r>
        <w:r w:rsidR="005E3B34">
          <w:rPr>
            <w:rFonts w:eastAsia="Times New Roman" w:cstheme="minorHAnsi"/>
            <w:color w:val="000000" w:themeColor="text1"/>
            <w:lang w:eastAsia="en-GB"/>
          </w:rPr>
          <w:t>Patients may be included if they have previously been recruited into RECOVERY &gt;6 months ago (although not into the same comparison more than once).</w:t>
        </w:r>
      </w:ins>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450792D4"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anakinra</w:t>
      </w:r>
      <w:r w:rsidR="00D0210A">
        <w:rPr>
          <w:rFonts w:eastAsia="Times New Roman" w:cstheme="minorHAnsi"/>
          <w:bCs/>
          <w:color w:val="000000" w:themeColor="text1"/>
          <w:lang w:eastAsia="en-GB"/>
        </w:rPr>
        <w:t xml:space="preserve">. </w:t>
      </w:r>
      <w:ins w:id="57" w:author="Richard Haynes" w:date="2021-12-19T18:04:00Z">
        <w:r w:rsidR="00306145">
          <w:rPr>
            <w:rFonts w:eastAsia="Times New Roman" w:cstheme="minorHAnsi"/>
            <w:bCs/>
            <w:color w:val="000000" w:themeColor="text1"/>
            <w:lang w:eastAsia="en-GB"/>
          </w:rPr>
          <w:t xml:space="preserve">If you/your child might receive sotrovimab a blood sample will be sent to a central laboratory for measurement of coronavirus and antibodies against it, and nasal and mouth swabs may be collected now and twice more in the next 5 days. If you/your child have ‘flu nasal and mouth swabs will be collected now and once more in 5 days. </w:t>
        </w:r>
        <w:r w:rsidR="00131DF0">
          <w:rPr>
            <w:rFonts w:eastAsia="Times New Roman" w:cstheme="minorHAnsi"/>
            <w:bCs/>
            <w:color w:val="000000" w:themeColor="text1"/>
            <w:lang w:eastAsia="en-GB"/>
          </w:rPr>
          <w:t xml:space="preserve">The results of all these tests will not be available to your medical </w:t>
        </w:r>
        <w:r w:rsidR="00131DF0" w:rsidRPr="004647D6">
          <w:rPr>
            <w:rFonts w:eastAsia="Times New Roman" w:cstheme="minorHAnsi"/>
            <w:bCs/>
            <w:color w:val="000000" w:themeColor="text1"/>
            <w:lang w:eastAsia="en-GB"/>
          </w:rPr>
          <w:t xml:space="preserve">team because they are for research and </w:t>
        </w:r>
        <w:r w:rsidR="00131DF0">
          <w:rPr>
            <w:rFonts w:eastAsia="Times New Roman" w:cstheme="minorHAnsi"/>
            <w:bCs/>
            <w:color w:val="000000" w:themeColor="text1"/>
            <w:lang w:eastAsia="en-GB"/>
          </w:rPr>
          <w:t>are</w:t>
        </w:r>
        <w:r w:rsidR="00131DF0" w:rsidRPr="004647D6">
          <w:rPr>
            <w:rFonts w:eastAsia="Times New Roman" w:cstheme="minorHAnsi"/>
            <w:bCs/>
            <w:color w:val="000000" w:themeColor="text1"/>
            <w:lang w:eastAsia="en-GB"/>
          </w:rPr>
          <w:t xml:space="preserve"> not validated for clinical application</w:t>
        </w:r>
        <w:r w:rsidR="00131DF0">
          <w:rPr>
            <w:rFonts w:eastAsia="Times New Roman" w:cstheme="minorHAnsi"/>
            <w:bCs/>
            <w:color w:val="000000" w:themeColor="text1"/>
            <w:lang w:eastAsia="en-GB"/>
          </w:rPr>
          <w:t>,</w:t>
        </w:r>
        <w:r w:rsidR="00131DF0">
          <w:rPr>
            <w:rFonts w:eastAsia="Times New Roman" w:cstheme="minorHAnsi"/>
            <w:b/>
            <w:bCs/>
            <w:color w:val="000000" w:themeColor="text1"/>
            <w:lang w:eastAsia="en-GB"/>
          </w:rPr>
          <w:t xml:space="preserve"> </w:t>
        </w:r>
        <w:r w:rsidR="00131DF0">
          <w:rPr>
            <w:rFonts w:eastAsia="Times New Roman" w:cstheme="minorHAnsi"/>
            <w:bCs/>
            <w:color w:val="000000" w:themeColor="text1"/>
            <w:lang w:eastAsia="en-GB"/>
          </w:rPr>
          <w:t xml:space="preserve">and the samples will be destroyed once testing is complete. </w:t>
        </w:r>
      </w:ins>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014F258A" w14:textId="5EF336C6" w:rsidR="00BA08F5" w:rsidRDefault="00BA08F5" w:rsidP="00BA08F5">
      <w:pPr>
        <w:pStyle w:val="ListParagraph"/>
        <w:numPr>
          <w:ilvl w:val="0"/>
          <w:numId w:val="6"/>
        </w:numPr>
        <w:spacing w:after="20" w:line="240" w:lineRule="auto"/>
        <w:rPr>
          <w:rFonts w:ascii="Calibri" w:hAnsi="Calibri" w:cs="Calibri"/>
        </w:rPr>
      </w:pPr>
      <w:r>
        <w:rPr>
          <w:rFonts w:eastAsia="Times New Roman" w:cstheme="minorHAnsi"/>
          <w:color w:val="000000" w:themeColor="text1"/>
          <w:lang w:eastAsia="en-GB"/>
        </w:rPr>
        <w:t>Anakinra and tocilizumab might increase susceptibility to other infections</w:t>
      </w:r>
      <w:r w:rsidRPr="00BA08F5">
        <w:rPr>
          <w:rFonts w:eastAsia="Times New Roman"/>
          <w:lang w:eastAsia="en-GB"/>
        </w:rPr>
        <w:t>.</w:t>
      </w:r>
      <w:r>
        <w:rPr>
          <w:rFonts w:eastAsia="Times New Roman"/>
          <w:lang w:eastAsia="en-GB"/>
        </w:rPr>
        <w:t xml:space="preserve"> </w:t>
      </w:r>
      <w:r w:rsidR="00A7471A" w:rsidRPr="00BA08F5">
        <w:rPr>
          <w:rFonts w:eastAsia="Times New Roman"/>
          <w:lang w:eastAsia="en-GB"/>
        </w:rPr>
        <w:t>Although </w:t>
      </w:r>
      <w:r w:rsidR="007B6DC9" w:rsidRPr="00BA08F5">
        <w:rPr>
          <w:rFonts w:eastAsia="Times New Roman"/>
          <w:lang w:eastAsia="en-GB"/>
        </w:rPr>
        <w:t xml:space="preserve">tocilizumab </w:t>
      </w:r>
      <w:r w:rsidR="00634E2D" w:rsidRPr="00BA08F5">
        <w:rPr>
          <w:rFonts w:eastAsia="Times New Roman"/>
          <w:lang w:eastAsia="en-GB"/>
        </w:rPr>
        <w:t xml:space="preserve">and anakinra have </w:t>
      </w:r>
      <w:r w:rsidR="00A7471A" w:rsidRPr="00BA08F5">
        <w:rPr>
          <w:rFonts w:eastAsia="Times New Roman"/>
          <w:lang w:eastAsia="en-GB"/>
        </w:rPr>
        <w:t>been very rarely associated with liver damage in prolonged use this is not expected to be a problem with the short-term administration in this study.</w:t>
      </w:r>
      <w:r w:rsidR="00A7471A" w:rsidRPr="00BA08F5">
        <w:rPr>
          <w:rFonts w:ascii="Calibri" w:hAnsi="Calibri" w:cs="Calibri"/>
        </w:rPr>
        <w:t xml:space="preserve"> </w:t>
      </w:r>
    </w:p>
    <w:p w14:paraId="79ADBC56" w14:textId="3C7D1F9F" w:rsidR="00BA08F5" w:rsidRPr="00ED3B9C" w:rsidRDefault="00BA08F5" w:rsidP="00BA08F5">
      <w:pPr>
        <w:pStyle w:val="ListParagraph"/>
        <w:numPr>
          <w:ilvl w:val="0"/>
          <w:numId w:val="6"/>
        </w:numPr>
        <w:spacing w:after="20" w:line="240" w:lineRule="auto"/>
        <w:rPr>
          <w:rFonts w:ascii="Calibri" w:hAnsi="Calibri" w:cs="Calibri"/>
        </w:rPr>
      </w:pPr>
      <w:r>
        <w:rPr>
          <w:rFonts w:eastAsia="Times New Roman" w:cstheme="minorHAnsi"/>
          <w:lang w:eastAsia="en-GB"/>
        </w:rPr>
        <w:t>Oseltamivir may cause headache</w:t>
      </w:r>
      <w:r w:rsidR="007F0934">
        <w:rPr>
          <w:rFonts w:eastAsia="Times New Roman" w:cstheme="minorHAnsi"/>
          <w:lang w:eastAsia="en-GB"/>
        </w:rPr>
        <w:t>,</w:t>
      </w:r>
      <w:r w:rsidR="00355D82">
        <w:rPr>
          <w:rFonts w:eastAsia="Times New Roman" w:cstheme="minorHAnsi"/>
          <w:lang w:eastAsia="en-GB"/>
        </w:rPr>
        <w:t xml:space="preserve"> </w:t>
      </w:r>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77777777" w:rsidR="00ED3B9C" w:rsidRPr="00ED3B9C" w:rsidRDefault="00ED3B9C" w:rsidP="00ED3B9C">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4C0AFC80" w14:textId="77777777" w:rsidR="00BA08F5" w:rsidRPr="00ED3B9C" w:rsidRDefault="00BA08F5" w:rsidP="00ED3B9C">
      <w:pPr>
        <w:spacing w:after="60" w:line="240" w:lineRule="auto"/>
        <w:rPr>
          <w:del w:id="58" w:author="Richard Haynes" w:date="2021-12-19T18:04:00Z"/>
          <w:rFonts w:eastAsia="Times New Roman" w:cstheme="minorHAnsi"/>
          <w:color w:val="000000" w:themeColor="text1"/>
          <w:lang w:eastAsia="en-GB"/>
        </w:rPr>
      </w:pPr>
    </w:p>
    <w:p w14:paraId="76E7D23D" w14:textId="39C4D7E8" w:rsidR="00131DF0" w:rsidRPr="001443D7" w:rsidRDefault="00131DF0" w:rsidP="00131DF0">
      <w:pPr>
        <w:pStyle w:val="ListParagraph"/>
        <w:numPr>
          <w:ilvl w:val="0"/>
          <w:numId w:val="6"/>
        </w:numPr>
        <w:spacing w:after="60" w:line="240" w:lineRule="auto"/>
        <w:rPr>
          <w:ins w:id="59" w:author="Richard Haynes" w:date="2021-12-19T18:04:00Z"/>
          <w:rFonts w:eastAsia="Times New Roman" w:cstheme="minorHAnsi"/>
          <w:color w:val="000000" w:themeColor="text1"/>
          <w:lang w:eastAsia="en-GB"/>
        </w:rPr>
      </w:pPr>
      <w:ins w:id="60" w:author="Richard Haynes" w:date="2021-12-19T18:04:00Z">
        <w:r>
          <w:rPr>
            <w:rFonts w:eastAsia="Times New Roman" w:cstheme="minorHAnsi"/>
            <w:lang w:eastAsia="en-GB"/>
          </w:rPr>
          <w:t>Sotrovimab is given by intravenous infusion and may cause allergic reactions during the infusion</w:t>
        </w:r>
        <w:r w:rsidR="005E3B34">
          <w:rPr>
            <w:rFonts w:eastAsia="Times New Roman" w:cstheme="minorHAnsi"/>
            <w:lang w:eastAsia="en-GB"/>
          </w:rPr>
          <w:t>, but severe reactions have been rare</w:t>
        </w:r>
        <w:r>
          <w:rPr>
            <w:rFonts w:eastAsia="Times New Roman" w:cstheme="minorHAnsi"/>
            <w:lang w:eastAsia="en-GB"/>
          </w:rPr>
          <w:t>.</w:t>
        </w:r>
      </w:ins>
    </w:p>
    <w:p w14:paraId="4BEF387B" w14:textId="2946E5D7" w:rsidR="00683383" w:rsidRPr="00BA08F5" w:rsidRDefault="00BA08F5" w:rsidP="00BA08F5">
      <w:pPr>
        <w:spacing w:after="20" w:line="240" w:lineRule="auto"/>
        <w:rP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5C858EA5" w14:textId="77777777" w:rsidR="00985895" w:rsidRDefault="00985895" w:rsidP="00F93AC1">
      <w:pPr>
        <w:spacing w:after="20" w:line="240" w:lineRule="auto"/>
        <w:rPr>
          <w:del w:id="61" w:author="Richard Haynes" w:date="2021-12-19T18:04:00Z"/>
          <w:rFonts w:ascii="Calibri" w:hAnsi="Calibri" w:cs="Calibri"/>
        </w:rPr>
      </w:pPr>
    </w:p>
    <w:p w14:paraId="5FD7964F" w14:textId="1AE8A7E5" w:rsidR="00985895" w:rsidRDefault="00985895" w:rsidP="00F93AC1">
      <w:pPr>
        <w:spacing w:after="20" w:line="240" w:lineRule="auto"/>
        <w:rPr>
          <w:rFonts w:ascii="Calibri" w:hAnsi="Calibri" w:cs="Calibri"/>
        </w:rPr>
      </w:pPr>
      <w:r>
        <w:rPr>
          <w:rFonts w:ascii="Calibri" w:hAnsi="Calibri" w:cs="Calibri"/>
        </w:rPr>
        <w:t>Children and young people who have received tocilizumab</w:t>
      </w:r>
      <w:r w:rsidR="00E731EB">
        <w:rPr>
          <w:rFonts w:ascii="Calibri" w:hAnsi="Calibri" w:cs="Calibri"/>
        </w:rPr>
        <w:t xml:space="preserve"> or</w:t>
      </w:r>
      <w:r>
        <w:rPr>
          <w:rFonts w:ascii="Calibri" w:hAnsi="Calibri" w:cs="Calibri"/>
        </w:rPr>
        <w:t xml:space="preserve"> anakinra 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t>
      </w:r>
    </w:p>
    <w:p w14:paraId="05738113" w14:textId="77777777" w:rsidR="00985895" w:rsidRDefault="00985895" w:rsidP="00F93AC1">
      <w:pPr>
        <w:spacing w:after="20" w:line="240" w:lineRule="auto"/>
        <w:rPr>
          <w:rFonts w:ascii="Calibri" w:hAnsi="Calibri" w:cs="Calibri"/>
        </w:rPr>
      </w:pPr>
    </w:p>
    <w:p w14:paraId="26694E56" w14:textId="03590EA1"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0ABE291C"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anakinra as </w:t>
      </w:r>
      <w:r w:rsidR="00355D82">
        <w:rPr>
          <w:rFonts w:eastAsia="Times New Roman" w:cstheme="minorHAnsi"/>
          <w:lang w:eastAsia="en-GB"/>
        </w:rPr>
        <w:t xml:space="preserve">it </w:t>
      </w:r>
      <w:r w:rsidR="0015484C">
        <w:rPr>
          <w:rFonts w:eastAsia="Times New Roman" w:cstheme="minorHAnsi"/>
          <w:lang w:eastAsia="en-GB"/>
        </w:rPr>
        <w:t>may be harmful in pregnancy or when breast-feeding, which is why adolescent girls will all have a pregnancy test before receiving th</w:t>
      </w:r>
      <w:r w:rsidR="00355D82">
        <w:rPr>
          <w:rFonts w:eastAsia="Times New Roman" w:cstheme="minorHAnsi"/>
          <w:lang w:eastAsia="en-GB"/>
        </w:rPr>
        <w:t>is</w:t>
      </w:r>
      <w:r w:rsidR="0015484C">
        <w:rPr>
          <w:rFonts w:eastAsia="Times New Roman" w:cstheme="minorHAnsi"/>
          <w:lang w:eastAsia="en-GB"/>
        </w:rPr>
        <w:t xml:space="preserve">, even if they are certain that they are not pregnant. </w:t>
      </w:r>
      <w:r w:rsidRPr="4A07F44A">
        <w:rPr>
          <w:rFonts w:eastAsia="Times New Roman"/>
          <w:lang w:eastAsia="en-GB"/>
        </w:rPr>
        <w:t xml:space="preserve"> </w:t>
      </w:r>
      <w:r w:rsidR="00242318">
        <w:rPr>
          <w:rFonts w:eastAsia="Times New Roman"/>
          <w:lang w:eastAsia="en-GB"/>
        </w:rPr>
        <w:t>Tocilizumab has</w:t>
      </w:r>
      <w:r w:rsidRPr="4A07F44A">
        <w:rPr>
          <w:rFonts w:eastAsia="Times New Roman"/>
          <w:lang w:eastAsia="en-GB"/>
        </w:rPr>
        <w:t xml:space="preserve"> previously been used in pregnancy for other medical conditions without safety concerns being raised. </w:t>
      </w:r>
      <w:r w:rsidR="008D71C2">
        <w:rPr>
          <w:rFonts w:eastAsia="Times New Roman"/>
          <w:lang w:eastAsia="en-GB"/>
        </w:rPr>
        <w:t xml:space="preserve">(As per standard guidance, babies born to mothers who received tocilizumab should not receive live vaccines for the first </w:t>
      </w:r>
      <w:r w:rsidR="00BE08FE">
        <w:rPr>
          <w:rFonts w:eastAsia="Times New Roman"/>
          <w:lang w:eastAsia="en-GB"/>
        </w:rPr>
        <w:t>3</w:t>
      </w:r>
      <w:r w:rsidR="008D71C2">
        <w:rPr>
          <w:rFonts w:eastAsia="Times New Roman"/>
          <w:lang w:eastAsia="en-GB"/>
        </w:rPr>
        <w:t xml:space="preserve"> months.) </w:t>
      </w:r>
      <w:r w:rsidR="00916E99" w:rsidRPr="00916E99">
        <w:rPr>
          <w:rFonts w:eastAsia="Times New Roman"/>
          <w:lang w:eastAsia="en-GB"/>
        </w:rPr>
        <w:t xml:space="preserve">Baloxavir </w:t>
      </w:r>
      <w:del w:id="62" w:author="Richard Haynes" w:date="2021-12-19T18:04:00Z">
        <w:r w:rsidR="00916E99" w:rsidRPr="00916E99">
          <w:rPr>
            <w:rFonts w:eastAsia="Times New Roman"/>
            <w:lang w:eastAsia="en-GB"/>
          </w:rPr>
          <w:delText>is</w:delText>
        </w:r>
      </w:del>
      <w:ins w:id="63" w:author="Richard Haynes" w:date="2021-12-19T18:04:00Z">
        <w:r w:rsidR="00131DF0">
          <w:rPr>
            <w:rFonts w:eastAsia="Times New Roman"/>
            <w:lang w:eastAsia="en-GB"/>
          </w:rPr>
          <w:t>and sotrovimab are</w:t>
        </w:r>
      </w:ins>
      <w:r w:rsidR="00131DF0" w:rsidRPr="00916E99">
        <w:rPr>
          <w:rFonts w:eastAsia="Times New Roman"/>
          <w:lang w:eastAsia="en-GB"/>
        </w:rPr>
        <w:t xml:space="preserve"> </w:t>
      </w:r>
      <w:r w:rsidR="00916E99" w:rsidRPr="00916E99">
        <w:rPr>
          <w:rFonts w:eastAsia="Times New Roman"/>
          <w:lang w:eastAsia="en-GB"/>
        </w:rPr>
        <w:t>considered to have an acceptably low level of risk to use in pregnant women in this trial by a national expert panel</w:t>
      </w:r>
      <w:r w:rsidR="00916E99">
        <w:rPr>
          <w:rFonts w:eastAsia="Times New Roman"/>
          <w:lang w:eastAsia="en-GB"/>
        </w:rPr>
        <w:t>.</w:t>
      </w:r>
      <w:r w:rsidR="00ED3B9C">
        <w:rPr>
          <w:rFonts w:eastAsia="Times New Roman"/>
          <w:lang w:eastAsia="en-GB"/>
        </w:rPr>
        <w:t xml:space="preserve">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If we find out any new information that </w:t>
      </w:r>
      <w:r w:rsidRPr="00402063">
        <w:rPr>
          <w:rFonts w:eastAsia="Times New Roman" w:cstheme="minorHAnsi"/>
          <w:color w:val="000000" w:themeColor="text1"/>
          <w:lang w:eastAsia="en-GB"/>
        </w:rPr>
        <w:lastRenderedPageBreak/>
        <w:t>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0512C" w14:textId="77777777" w:rsidR="00D20823" w:rsidRDefault="00D20823" w:rsidP="00402791">
      <w:pPr>
        <w:spacing w:after="0" w:line="240" w:lineRule="auto"/>
      </w:pPr>
      <w:r>
        <w:separator/>
      </w:r>
    </w:p>
  </w:endnote>
  <w:endnote w:type="continuationSeparator" w:id="0">
    <w:p w14:paraId="21ADDB6E" w14:textId="77777777" w:rsidR="00D20823" w:rsidRDefault="00D20823" w:rsidP="00402791">
      <w:pPr>
        <w:spacing w:after="0" w:line="240" w:lineRule="auto"/>
      </w:pPr>
      <w:r>
        <w:continuationSeparator/>
      </w:r>
    </w:p>
  </w:endnote>
  <w:endnote w:type="continuationNotice" w:id="1">
    <w:p w14:paraId="7BF2B412" w14:textId="77777777" w:rsidR="00D20823" w:rsidRDefault="00D208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E76405D" w:rsidR="00B4217D" w:rsidRPr="00903890" w:rsidRDefault="00B4217D">
    <w:pPr>
      <w:pStyle w:val="Footer"/>
      <w:rPr>
        <w:sz w:val="16"/>
      </w:rPr>
    </w:pPr>
    <w:r w:rsidRPr="00903890">
      <w:rPr>
        <w:sz w:val="16"/>
      </w:rPr>
      <w:t xml:space="preserve">RECOVERY trial ICF/PIL (children) </w:t>
    </w:r>
    <w:del w:id="64" w:author="Richard Haynes" w:date="2021-12-19T18:04:00Z">
      <w:r w:rsidR="00E731EB">
        <w:rPr>
          <w:sz w:val="16"/>
        </w:rPr>
        <w:delText>V12</w:delText>
      </w:r>
    </w:del>
    <w:ins w:id="65" w:author="Richard Haynes" w:date="2021-12-19T18:04:00Z">
      <w:r w:rsidR="00131DF0">
        <w:rPr>
          <w:sz w:val="16"/>
        </w:rPr>
        <w:t>V13</w:t>
      </w:r>
    </w:ins>
    <w:r w:rsidR="00E731EB">
      <w:rPr>
        <w:sz w:val="16"/>
      </w:rPr>
      <w:t>.</w:t>
    </w:r>
    <w:del w:id="66" w:author="Richard Haynes" w:date="2021-12-19T18:04:00Z">
      <w:r w:rsidR="00E731EB" w:rsidDel="00D20823">
        <w:rPr>
          <w:sz w:val="16"/>
        </w:rPr>
        <w:delText>0</w:delText>
      </w:r>
      <w:r w:rsidR="00167FF8" w:rsidRPr="0015484C" w:rsidDel="00D20823">
        <w:rPr>
          <w:sz w:val="16"/>
        </w:rPr>
        <w:delText xml:space="preserve"> </w:delText>
      </w:r>
    </w:del>
    <w:ins w:id="67" w:author="Richard Haynes" w:date="2021-12-19T18:04:00Z">
      <w:r w:rsidR="00D20823">
        <w:rPr>
          <w:sz w:val="16"/>
        </w:rPr>
        <w:t>1</w:t>
      </w:r>
      <w:r w:rsidR="00D20823" w:rsidRPr="0015484C">
        <w:rPr>
          <w:sz w:val="16"/>
        </w:rPr>
        <w:t xml:space="preserve"> </w:t>
      </w:r>
    </w:ins>
    <w:del w:id="68" w:author="Richard Haynes" w:date="2021-12-19T18:04:00Z">
      <w:r w:rsidR="00E731EB">
        <w:rPr>
          <w:sz w:val="16"/>
        </w:rPr>
        <w:delText>29</w:delText>
      </w:r>
      <w:r w:rsidR="00167FF8">
        <w:rPr>
          <w:sz w:val="16"/>
        </w:rPr>
        <w:delText>-Nov</w:delText>
      </w:r>
    </w:del>
    <w:ins w:id="69" w:author="Richard Haynes" w:date="2021-12-19T18:04:00Z">
      <w:r w:rsidR="005B257D">
        <w:rPr>
          <w:sz w:val="16"/>
        </w:rPr>
        <w:t>1</w:t>
      </w:r>
      <w:r w:rsidR="00706DED">
        <w:rPr>
          <w:sz w:val="16"/>
        </w:rPr>
        <w:t>9</w:t>
      </w:r>
      <w:r w:rsidR="00131DF0">
        <w:rPr>
          <w:sz w:val="16"/>
        </w:rPr>
        <w:t>-Dec</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02D03FEF" w:rsidR="00B4217D" w:rsidRPr="00903890" w:rsidRDefault="00D20823">
    <w:pPr>
      <w:pStyle w:val="Footer"/>
      <w:rPr>
        <w:sz w:val="16"/>
      </w:rPr>
    </w:pPr>
    <w:customXmlInsRangeStart w:id="70" w:author="Richard Haynes" w:date="2021-12-19T18:04:00Z"/>
    <w:sdt>
      <w:sdtPr>
        <w:rPr>
          <w:sz w:val="16"/>
        </w:rPr>
        <w:id w:val="-1727514511"/>
        <w:docPartObj>
          <w:docPartGallery w:val="Page Numbers (Bottom of Page)"/>
          <w:docPartUnique/>
        </w:docPartObj>
      </w:sdtPr>
      <w:sdtEndPr/>
      <w:sdtContent>
        <w:customXmlInsRangeEnd w:id="70"/>
        <w:customXmlInsRangeStart w:id="71" w:author="Richard Haynes" w:date="2021-12-19T18:04:00Z"/>
        <w:sdt>
          <w:sdtPr>
            <w:rPr>
              <w:sz w:val="16"/>
            </w:rPr>
            <w:id w:val="-1705238520"/>
            <w:docPartObj>
              <w:docPartGallery w:val="Page Numbers (Top of Page)"/>
              <w:docPartUnique/>
            </w:docPartObj>
          </w:sdtPr>
          <w:sdtEndPr/>
          <w:sdtContent>
            <w:customXmlInsRangeEnd w:id="71"/>
            <w:customXmlDelRangeStart w:id="72" w:author="Richard Haynes" w:date="2021-12-19T18:04:00Z"/>
            <w:sdt>
              <w:sdtPr>
                <w:rPr>
                  <w:sz w:val="16"/>
                </w:rPr>
                <w:id w:val="-2012444133"/>
                <w:docPartObj>
                  <w:docPartGallery w:val="Page Numbers (Bottom of Page)"/>
                  <w:docPartUnique/>
                </w:docPartObj>
              </w:sdtPr>
              <w:sdtEndPr/>
              <w:sdtContent>
                <w:customXmlDelRangeEnd w:id="72"/>
                <w:customXmlDelRangeStart w:id="73" w:author="Richard Haynes" w:date="2021-12-19T18:04:00Z"/>
                <w:sdt>
                  <w:sdtPr>
                    <w:rPr>
                      <w:sz w:val="16"/>
                    </w:rPr>
                    <w:id w:val="-1746568893"/>
                    <w:docPartObj>
                      <w:docPartGallery w:val="Page Numbers (Top of Page)"/>
                      <w:docPartUnique/>
                    </w:docPartObj>
                  </w:sdtPr>
                  <w:sdtEndPr/>
                  <w:sdtContent>
                    <w:customXmlDelRangeEnd w:id="73"/>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customXmlDelRangeStart w:id="74" w:author="Richard Haynes" w:date="2021-12-19T18:04:00Z"/>
                  </w:sdtContent>
                </w:sdt>
                <w:customXmlDelRangeEnd w:id="74"/>
                <w:customXmlDelRangeStart w:id="75" w:author="Richard Haynes" w:date="2021-12-19T18:04:00Z"/>
              </w:sdtContent>
            </w:sdt>
            <w:customXmlDelRangeEnd w:id="75"/>
            <w:customXmlInsRangeStart w:id="76" w:author="Richard Haynes" w:date="2021-12-19T18:04:00Z"/>
          </w:sdtContent>
        </w:sdt>
        <w:customXmlInsRangeEnd w:id="76"/>
        <w:customXmlInsRangeStart w:id="77" w:author="Richard Haynes" w:date="2021-12-19T18:04:00Z"/>
      </w:sdtContent>
    </w:sdt>
    <w:customXmlInsRangeEnd w:id="77"/>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64839" w14:textId="77777777" w:rsidR="00D20823" w:rsidRDefault="00D20823" w:rsidP="00402791">
      <w:pPr>
        <w:spacing w:after="0" w:line="240" w:lineRule="auto"/>
      </w:pPr>
      <w:r>
        <w:separator/>
      </w:r>
    </w:p>
  </w:footnote>
  <w:footnote w:type="continuationSeparator" w:id="0">
    <w:p w14:paraId="2464694F" w14:textId="77777777" w:rsidR="00D20823" w:rsidRDefault="00D20823" w:rsidP="00402791">
      <w:pPr>
        <w:spacing w:after="0" w:line="240" w:lineRule="auto"/>
      </w:pPr>
      <w:r>
        <w:continuationSeparator/>
      </w:r>
    </w:p>
  </w:footnote>
  <w:footnote w:type="continuationNotice" w:id="1">
    <w:p w14:paraId="2678791F" w14:textId="77777777" w:rsidR="00D20823" w:rsidRDefault="00D2082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41B2"/>
    <w:rsid w:val="000A487A"/>
    <w:rsid w:val="000A5B71"/>
    <w:rsid w:val="000B046D"/>
    <w:rsid w:val="000B12A7"/>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31DF0"/>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06145"/>
    <w:rsid w:val="00321B8E"/>
    <w:rsid w:val="003221B0"/>
    <w:rsid w:val="00322BC1"/>
    <w:rsid w:val="00323A1B"/>
    <w:rsid w:val="00324723"/>
    <w:rsid w:val="00341F8F"/>
    <w:rsid w:val="00345EB3"/>
    <w:rsid w:val="003520FD"/>
    <w:rsid w:val="00355D82"/>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25E9"/>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B257D"/>
    <w:rsid w:val="005C050A"/>
    <w:rsid w:val="005C1526"/>
    <w:rsid w:val="005C5E58"/>
    <w:rsid w:val="005D001E"/>
    <w:rsid w:val="005E3B34"/>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06DED"/>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97435"/>
    <w:rsid w:val="007A01E9"/>
    <w:rsid w:val="007A1936"/>
    <w:rsid w:val="007A6496"/>
    <w:rsid w:val="007A7FF2"/>
    <w:rsid w:val="007B165F"/>
    <w:rsid w:val="007B1E0D"/>
    <w:rsid w:val="007B6DC9"/>
    <w:rsid w:val="007C0209"/>
    <w:rsid w:val="007C1023"/>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620E"/>
    <w:rsid w:val="00897677"/>
    <w:rsid w:val="008A4771"/>
    <w:rsid w:val="008A547D"/>
    <w:rsid w:val="008B0E65"/>
    <w:rsid w:val="008D440F"/>
    <w:rsid w:val="008D6B79"/>
    <w:rsid w:val="008D71C2"/>
    <w:rsid w:val="008D739D"/>
    <w:rsid w:val="008D7DE1"/>
    <w:rsid w:val="008E03BF"/>
    <w:rsid w:val="008E2DCB"/>
    <w:rsid w:val="008E7CC0"/>
    <w:rsid w:val="008F387E"/>
    <w:rsid w:val="00902062"/>
    <w:rsid w:val="00902E4D"/>
    <w:rsid w:val="00903890"/>
    <w:rsid w:val="00906F9A"/>
    <w:rsid w:val="00907C42"/>
    <w:rsid w:val="00916E99"/>
    <w:rsid w:val="00920A50"/>
    <w:rsid w:val="009337B6"/>
    <w:rsid w:val="00933D53"/>
    <w:rsid w:val="00934C19"/>
    <w:rsid w:val="00946E75"/>
    <w:rsid w:val="0095600D"/>
    <w:rsid w:val="00957109"/>
    <w:rsid w:val="00961DF8"/>
    <w:rsid w:val="00963660"/>
    <w:rsid w:val="0096627E"/>
    <w:rsid w:val="00967616"/>
    <w:rsid w:val="009676D2"/>
    <w:rsid w:val="00972F4D"/>
    <w:rsid w:val="00976BE7"/>
    <w:rsid w:val="009779CF"/>
    <w:rsid w:val="00981F5D"/>
    <w:rsid w:val="00985895"/>
    <w:rsid w:val="00985E4E"/>
    <w:rsid w:val="0099728F"/>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165"/>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D18ED"/>
    <w:rsid w:val="00BE08FE"/>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0823"/>
    <w:rsid w:val="00D217F2"/>
    <w:rsid w:val="00D25601"/>
    <w:rsid w:val="00D25E75"/>
    <w:rsid w:val="00D3065F"/>
    <w:rsid w:val="00D310FC"/>
    <w:rsid w:val="00D377D3"/>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049CF"/>
    <w:rsid w:val="00E317E7"/>
    <w:rsid w:val="00E40C0F"/>
    <w:rsid w:val="00E5108E"/>
    <w:rsid w:val="00E532C7"/>
    <w:rsid w:val="00E537A1"/>
    <w:rsid w:val="00E60E09"/>
    <w:rsid w:val="00E672DC"/>
    <w:rsid w:val="00E731EB"/>
    <w:rsid w:val="00E86E03"/>
    <w:rsid w:val="00EA1398"/>
    <w:rsid w:val="00EA46AF"/>
    <w:rsid w:val="00EA49B3"/>
    <w:rsid w:val="00EB5A45"/>
    <w:rsid w:val="00EC1AB0"/>
    <w:rsid w:val="00ED3B9C"/>
    <w:rsid w:val="00ED58B4"/>
    <w:rsid w:val="00EE71DB"/>
    <w:rsid w:val="00EF255D"/>
    <w:rsid w:val="00F07E71"/>
    <w:rsid w:val="00F140CC"/>
    <w:rsid w:val="00F219E8"/>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1883"/>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B7A50-D632-4E6A-90CE-56C68B75A0A2}">
  <ds:schemaRefs>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83c9eb58-c16a-4eef-9abf-4aeec758fe01"/>
    <ds:schemaRef ds:uri="http://schemas.openxmlformats.org/package/2006/metadata/core-properties"/>
    <ds:schemaRef ds:uri="cf0dfbcc-b360-4cf7-9bf5-370ba522dbe9"/>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3.xml><?xml version="1.0" encoding="utf-8"?>
<ds:datastoreItem xmlns:ds="http://schemas.openxmlformats.org/officeDocument/2006/customXml" ds:itemID="{DFC12499-1E0F-4ADA-8BDE-D1AC8268C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1</cp:revision>
  <cp:lastPrinted>2021-12-19T18:03:00Z</cp:lastPrinted>
  <dcterms:created xsi:type="dcterms:W3CDTF">2021-12-19T18:03:00Z</dcterms:created>
  <dcterms:modified xsi:type="dcterms:W3CDTF">2021-12-19T18:05:00Z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0x0101008FCBE27DB9E29244B4F84600A0F001DE</vt:lpwstr>
  </property>
</Properties>
</file>